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68BE9374" w:rsidR="00122CA0" w:rsidRDefault="009329DF" w:rsidP="00F123A0">
      <w:pPr>
        <w:rPr>
          <w:ins w:id="0" w:author="Martin Landray" w:date="2021-02-02T17:53:00Z"/>
        </w:rPr>
      </w:pPr>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6309BE">
        <w:t xml:space="preserve"> (main randomisation part A)</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w:t>
      </w:r>
      <w:r w:rsidR="00E57E3D">
        <w:t>synthetic neutralising antibodies</w:t>
      </w:r>
      <w:r w:rsidR="00194926">
        <w:t xml:space="preserve"> (REGN-COV2)</w:t>
      </w:r>
      <w:r w:rsidR="006309BE">
        <w:t xml:space="preserve"> (part B)</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control</w:t>
      </w:r>
      <w:r w:rsidR="006309BE">
        <w:t xml:space="preserve"> (part C) and in a further factorial, baricitinib </w:t>
      </w:r>
      <w:r w:rsidR="006309BE">
        <w:rPr>
          <w:i/>
        </w:rPr>
        <w:t xml:space="preserve">vs </w:t>
      </w:r>
      <w:r w:rsidR="006309BE">
        <w:t>no additional treatment (part D</w:t>
      </w:r>
      <w:r w:rsidR="003038F1">
        <w:t>, UK only</w:t>
      </w:r>
      <w:r w:rsidR="006309BE">
        <w:t>)</w:t>
      </w:r>
      <w:r w:rsidR="0076482B">
        <w:t xml:space="preserve">. </w:t>
      </w:r>
      <w:r w:rsidR="00AC6D9C" w:rsidRPr="0076482B">
        <w:t>The</w:t>
      </w:r>
      <w:r w:rsidR="00AC6D9C">
        <w:t xml:space="preserve"> study allows a </w:t>
      </w:r>
      <w:r w:rsidR="00565936">
        <w:t xml:space="preserve">subsequent </w:t>
      </w:r>
      <w:r w:rsidR="00AC6D9C">
        <w:t xml:space="preserve">randomisation for </w:t>
      </w:r>
      <w:r w:rsidR="006309BE">
        <w:t xml:space="preserve">children </w:t>
      </w:r>
      <w:r w:rsidR="00AC6D9C">
        <w:t xml:space="preserve">with </w:t>
      </w:r>
      <w:r w:rsidR="006309BE">
        <w:t>PIMS-TS</w:t>
      </w:r>
      <w:r w:rsidR="00AC6D9C">
        <w:t xml:space="preserve"> (hyper-inflammatory state</w:t>
      </w:r>
      <w:r w:rsidR="006309BE">
        <w:t xml:space="preserve"> associated with COVID-19</w:t>
      </w:r>
      <w:r w:rsidR="00AC6D9C">
        <w:t xml:space="preserv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D918C3">
        <w:t xml:space="preserve"> </w:t>
      </w:r>
      <w:r w:rsidR="00D918C3">
        <w:rPr>
          <w:i/>
        </w:rPr>
        <w:t xml:space="preserve">vs </w:t>
      </w:r>
      <w:r w:rsidR="00D918C3">
        <w:t>anakinra</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59A9A21" w14:textId="77777777" w:rsidR="00F11197" w:rsidRDefault="00F11197" w:rsidP="00F123A0">
      <w:pPr>
        <w:rPr>
          <w:ins w:id="1" w:author="Martin Landray" w:date="2021-02-02T17:53:00Z"/>
        </w:rPr>
      </w:pPr>
    </w:p>
    <w:p w14:paraId="7717D19B" w14:textId="2B0990B3" w:rsidR="00F11197" w:rsidRPr="00FF73D1" w:rsidDel="00F11197" w:rsidRDefault="00F11197" w:rsidP="00F11197">
      <w:pPr>
        <w:rPr>
          <w:del w:id="2" w:author="Martin Landray" w:date="2021-02-02T17:55:00Z"/>
        </w:rPr>
      </w:pPr>
      <w:ins w:id="3" w:author="Martin Landray" w:date="2021-02-02T17:53:00Z">
        <w:r>
          <w:rPr>
            <w:lang w:val="en-US"/>
          </w:rPr>
          <w:t xml:space="preserve">RECOVERY </w:t>
        </w:r>
        <w:del w:id="4" w:author="Richard Haynes" w:date="2021-02-05T12:54:00Z">
          <w:r w:rsidDel="004D0DCE">
            <w:rPr>
              <w:lang w:val="en-US"/>
            </w:rPr>
            <w:delText>may</w:delText>
          </w:r>
        </w:del>
      </w:ins>
      <w:ins w:id="5" w:author="Richard Haynes" w:date="2021-02-05T12:54:00Z">
        <w:r w:rsidR="004D0DCE">
          <w:rPr>
            <w:lang w:val="en-US"/>
          </w:rPr>
          <w:t>will</w:t>
        </w:r>
      </w:ins>
      <w:ins w:id="6" w:author="Martin Landray" w:date="2021-02-02T17:53:00Z">
        <w:r>
          <w:rPr>
            <w:lang w:val="en-US"/>
          </w:rPr>
          <w:t xml:space="preserve"> also assess interventions for which additional information is required </w:t>
        </w:r>
        <w:del w:id="7" w:author="Richard Haynes" w:date="2021-02-08T21:31:00Z">
          <w:r w:rsidDel="007E0BC4">
            <w:rPr>
              <w:lang w:val="en-US"/>
            </w:rPr>
            <w:delText>before</w:delText>
          </w:r>
        </w:del>
      </w:ins>
      <w:ins w:id="8" w:author="Richard Haynes" w:date="2021-02-08T21:31:00Z">
        <w:r w:rsidR="007E0BC4">
          <w:rPr>
            <w:lang w:val="en-US"/>
          </w:rPr>
          <w:t>to determine whether</w:t>
        </w:r>
      </w:ins>
      <w:ins w:id="9" w:author="Martin Landray" w:date="2021-02-02T17:53:00Z">
        <w:r>
          <w:rPr>
            <w:lang w:val="en-US"/>
          </w:rPr>
          <w:t xml:space="preserve"> they are considered for large-scale assessment</w:t>
        </w:r>
      </w:ins>
      <w:ins w:id="10" w:author="Richard Haynes" w:date="2021-02-08T21:32:00Z">
        <w:r w:rsidR="007E0BC4">
          <w:rPr>
            <w:lang w:val="en-US"/>
          </w:rPr>
          <w:t xml:space="preserve"> as their potential to improve outcomes in COVID-19 is uncertain</w:t>
        </w:r>
      </w:ins>
      <w:ins w:id="11" w:author="Martin Landray" w:date="2021-02-02T17:53:00Z">
        <w:r>
          <w:rPr>
            <w:lang w:val="en-US"/>
          </w:rPr>
          <w:t xml:space="preserve">. </w:t>
        </w:r>
      </w:ins>
      <w:ins w:id="12" w:author="Martin Landray" w:date="2021-02-02T17:55:00Z">
        <w:r>
          <w:rPr>
            <w:lang w:val="en-US"/>
          </w:rPr>
          <w:t>Hence, for some patients t</w:t>
        </w:r>
        <w:r>
          <w:t xml:space="preserve">he </w:t>
        </w:r>
      </w:ins>
    </w:p>
    <w:p w14:paraId="5ADC53D2" w14:textId="62F951E7" w:rsidR="00122CA0" w:rsidRDefault="00F11197" w:rsidP="00F11197">
      <w:pPr>
        <w:rPr>
          <w:ins w:id="13" w:author="Martin Landray" w:date="2021-02-02T17:55:00Z"/>
        </w:rPr>
      </w:pPr>
      <w:ins w:id="14" w:author="Martin Landray" w:date="2021-02-02T17:52:00Z">
        <w:r>
          <w:t xml:space="preserve">main randomisation part A will include an </w:t>
        </w:r>
      </w:ins>
      <w:ins w:id="15" w:author="Martin Landray" w:date="2021-02-02T19:29:00Z">
        <w:r w:rsidR="0076075F">
          <w:t>E</w:t>
        </w:r>
      </w:ins>
      <w:ins w:id="16" w:author="Martin Landray" w:date="2021-02-02T17:52:00Z">
        <w:r>
          <w:t xml:space="preserve">arly </w:t>
        </w:r>
      </w:ins>
      <w:ins w:id="17" w:author="Martin Landray" w:date="2021-02-02T19:29:00Z">
        <w:r w:rsidR="0076075F">
          <w:t>P</w:t>
        </w:r>
      </w:ins>
      <w:ins w:id="18" w:author="Martin Landray" w:date="2021-02-02T17:52:00Z">
        <w:r>
          <w:t xml:space="preserve">hase </w:t>
        </w:r>
      </w:ins>
      <w:ins w:id="19" w:author="Martin Landray" w:date="2021-02-02T19:29:00Z">
        <w:r w:rsidR="0076075F">
          <w:t>A</w:t>
        </w:r>
      </w:ins>
      <w:ins w:id="20" w:author="Martin Landray" w:date="2021-02-02T17:52:00Z">
        <w:r>
          <w:t xml:space="preserve">ssessment arm in which patients may be randomised </w:t>
        </w:r>
      </w:ins>
      <w:ins w:id="21" w:author="Richard Haynes" w:date="2021-02-02T21:13:00Z">
        <w:r w:rsidR="0090209D">
          <w:t xml:space="preserve">to receive </w:t>
        </w:r>
      </w:ins>
      <w:ins w:id="22" w:author="Martin Landray" w:date="2021-02-02T17:52:00Z">
        <w:r>
          <w:t>dimethyl fumarate</w:t>
        </w:r>
      </w:ins>
      <w:ins w:id="23" w:author="Richard Haynes" w:date="2021-02-08T21:31:00Z">
        <w:r w:rsidR="007E0BC4">
          <w:t xml:space="preserve"> and additional information on efficacy and safety collected</w:t>
        </w:r>
      </w:ins>
      <w:ins w:id="24" w:author="Martin Landray" w:date="2021-02-02T17:52:00Z">
        <w:r>
          <w:t>.</w:t>
        </w:r>
      </w:ins>
    </w:p>
    <w:p w14:paraId="5CBEFAE0" w14:textId="77777777" w:rsidR="00F11197" w:rsidRPr="00FF73D1" w:rsidRDefault="00F11197" w:rsidP="00F11197"/>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lastRenderedPageBreak/>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25" w:name="Signature_Page"/>
      <w:bookmarkStart w:id="26" w:name="bookmark0"/>
      <w:bookmarkStart w:id="27" w:name="_Toc481775678"/>
      <w:bookmarkStart w:id="28" w:name="_Toc224989188"/>
      <w:bookmarkStart w:id="29" w:name="_Toc225045458"/>
      <w:bookmarkStart w:id="30" w:name="_Toc224989189"/>
      <w:bookmarkStart w:id="31" w:name="_Toc225045459"/>
      <w:bookmarkStart w:id="32" w:name="_Toc221331249"/>
      <w:bookmarkStart w:id="33" w:name="_Toc221335981"/>
      <w:bookmarkStart w:id="34" w:name="_Toc221338335"/>
      <w:bookmarkStart w:id="35" w:name="_Toc221338499"/>
      <w:bookmarkStart w:id="36" w:name="_Toc221348619"/>
      <w:bookmarkStart w:id="37" w:name="_Toc221349005"/>
      <w:bookmarkStart w:id="38" w:name="_Toc221426484"/>
      <w:bookmarkStart w:id="39" w:name="_Toc221505606"/>
      <w:bookmarkStart w:id="40" w:name="_Toc221505992"/>
      <w:bookmarkStart w:id="41" w:name="_Toc22150618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3126121B" w:rsidR="00112A25" w:rsidRPr="00265B14" w:rsidDel="00475F95" w:rsidRDefault="00112A25" w:rsidP="00112A25">
      <w:pPr>
        <w:jc w:val="left"/>
        <w:rPr>
          <w:del w:id="42" w:author="Richard Haynes" w:date="2021-02-02T21:25:00Z"/>
        </w:rPr>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lastRenderedPageBreak/>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4F8D4DF0" w:rsidR="00122CA0" w:rsidRPr="00F123A0" w:rsidRDefault="00081F42" w:rsidP="00F123A0">
      <w:pPr>
        <w:rPr>
          <w:b/>
        </w:rPr>
      </w:pPr>
      <w:r w:rsidRPr="00F123A0">
        <w:rPr>
          <w:b/>
        </w:rPr>
        <w:t>To RANDOMISE a patient, visit:</w:t>
      </w:r>
      <w:ins w:id="43" w:author="Richard Haynes" w:date="2021-02-02T21:25:00Z">
        <w:r w:rsidR="00475F95">
          <w:rPr>
            <w:b/>
          </w:rPr>
          <w:t xml:space="preserve"> </w:t>
        </w:r>
        <w:r w:rsidR="00475F95">
          <w:rPr>
            <w:b/>
          </w:rPr>
          <w:fldChar w:fldCharType="begin"/>
        </w:r>
      </w:ins>
      <w:ins w:id="44" w:author="Richard Haynes" w:date="2021-02-03T11:32:00Z">
        <w:r w:rsidR="002B7E87">
          <w:rPr>
            <w:b/>
          </w:rPr>
          <w:instrText>HYPERLINK "\\\\wincluster1dfs\\K\\NPEUDATA\\Current trials\\RECOVERY\\Trial Management\\Protocol - latest\\V14.0 development\\www.recoverytrial.net"</w:instrText>
        </w:r>
      </w:ins>
      <w:ins w:id="45" w:author="Richard Haynes" w:date="2021-02-02T21:25:00Z">
        <w:r w:rsidR="00475F95">
          <w:rPr>
            <w:b/>
          </w:rPr>
          <w:fldChar w:fldCharType="separate"/>
        </w:r>
        <w:r w:rsidR="00475F95" w:rsidRPr="00475F95">
          <w:rPr>
            <w:rStyle w:val="Hyperlink"/>
            <w:rFonts w:cs="Arial"/>
            <w:b/>
          </w:rPr>
          <w:t>www.recoverytrial.net</w:t>
        </w:r>
        <w:r w:rsidR="00475F95">
          <w:rPr>
            <w:b/>
          </w:rPr>
          <w:fldChar w:fldCharType="end"/>
        </w:r>
      </w:ins>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rsidDel="00475F95" w14:paraId="3411DD2A" w14:textId="14E11FEA" w:rsidTr="00081F42">
        <w:trPr>
          <w:del w:id="46" w:author="Richard Haynes" w:date="2021-02-02T21:25:00Z"/>
        </w:trPr>
        <w:tc>
          <w:tcPr>
            <w:tcW w:w="9855" w:type="dxa"/>
            <w:shd w:val="clear" w:color="auto" w:fill="auto"/>
          </w:tcPr>
          <w:p w14:paraId="6FF4B0B1" w14:textId="6770BE4A" w:rsidR="00081F42" w:rsidRPr="0076144A" w:rsidDel="00475F95" w:rsidRDefault="00081F42" w:rsidP="00F123A0">
            <w:pPr>
              <w:rPr>
                <w:del w:id="47" w:author="Richard Haynes" w:date="2021-02-02T21:25:00Z"/>
              </w:rPr>
            </w:pPr>
          </w:p>
          <w:p w14:paraId="192B7AC7" w14:textId="1E0A86C6" w:rsidR="00081F42" w:rsidRPr="0076144A" w:rsidDel="00475F95" w:rsidRDefault="004B76CB" w:rsidP="002E270A">
            <w:pPr>
              <w:jc w:val="center"/>
              <w:rPr>
                <w:del w:id="48" w:author="Richard Haynes" w:date="2021-02-02T21:25:00Z"/>
              </w:rPr>
            </w:pPr>
            <w:del w:id="49" w:author="Richard Haynes" w:date="2021-02-02T21:25:00Z">
              <w:r w:rsidRPr="0076144A" w:rsidDel="00475F95">
                <w:rPr>
                  <w:color w:val="000000" w:themeColor="text1"/>
                  <w:sz w:val="28"/>
                </w:rPr>
                <w:delText xml:space="preserve">Website: </w:delText>
              </w:r>
              <w:r w:rsidR="00475F95" w:rsidDel="00475F95">
                <w:fldChar w:fldCharType="begin"/>
              </w:r>
              <w:r w:rsidR="00475F95" w:rsidDel="00475F95">
                <w:delInstrText xml:space="preserve"> HYPERLINK "http://www.recoverytrial.net" </w:delInstrText>
              </w:r>
              <w:r w:rsidR="00475F95" w:rsidDel="00475F95">
                <w:fldChar w:fldCharType="separate"/>
              </w:r>
              <w:r w:rsidR="0076144A" w:rsidRPr="0076144A" w:rsidDel="00475F95">
                <w:rPr>
                  <w:rStyle w:val="Hyperlink"/>
                  <w:sz w:val="28"/>
                </w:rPr>
                <w:delText>www.recoverytrial.net</w:delText>
              </w:r>
              <w:r w:rsidR="00475F95" w:rsidDel="00475F95">
                <w:rPr>
                  <w:rStyle w:val="Hyperlink"/>
                  <w:sz w:val="28"/>
                </w:rPr>
                <w:fldChar w:fldCharType="end"/>
              </w:r>
            </w:del>
          </w:p>
        </w:tc>
      </w:tr>
    </w:tbl>
    <w:p w14:paraId="4C2C2096" w14:textId="23DEE255" w:rsidR="00540CF5" w:rsidRPr="00937536" w:rsidDel="00475F95" w:rsidRDefault="00540CF5" w:rsidP="00937536">
      <w:pPr>
        <w:rPr>
          <w:del w:id="50" w:author="Richard Haynes" w:date="2021-02-02T21:25:00Z"/>
        </w:rPr>
      </w:pPr>
    </w:p>
    <w:p w14:paraId="3CEC2FAE" w14:textId="3E7F9996" w:rsidR="000F3793" w:rsidDel="00475F95" w:rsidRDefault="000F3793">
      <w:pPr>
        <w:autoSpaceDE/>
        <w:autoSpaceDN/>
        <w:adjustRightInd/>
        <w:contextualSpacing w:val="0"/>
        <w:jc w:val="left"/>
        <w:rPr>
          <w:del w:id="51" w:author="Richard Haynes" w:date="2021-02-02T21:26:00Z"/>
          <w:b/>
        </w:rPr>
      </w:pPr>
      <w:del w:id="52" w:author="Richard Haynes" w:date="2021-02-02T21:26:00Z">
        <w:r w:rsidDel="00475F95">
          <w:rPr>
            <w:b/>
          </w:rPr>
          <w:br w:type="page"/>
        </w:r>
      </w:del>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098F166A" w14:textId="1F9E0D06" w:rsidR="004B2491" w:rsidRDefault="005D4C15" w:rsidP="004B2491">
      <w:pPr>
        <w:pStyle w:val="TOC1"/>
        <w:rPr>
          <w:rFonts w:asciiTheme="minorHAnsi" w:hAnsiTheme="minorHAnsi" w:cstheme="minorBidi"/>
          <w:noProof/>
          <w:color w:val="auto"/>
          <w:sz w:val="22"/>
          <w:szCs w:val="22"/>
        </w:rPr>
      </w:pPr>
      <w:r>
        <w:fldChar w:fldCharType="begin"/>
      </w:r>
      <w:r>
        <w:instrText xml:space="preserve"> TOC \o "1-2" \t "Caption,2,Style Heading 4 + Justified,4" </w:instrText>
      </w:r>
      <w:r>
        <w:fldChar w:fldCharType="separate"/>
      </w:r>
      <w:r w:rsidR="004B2491" w:rsidRPr="002B600C">
        <w:rPr>
          <w:rFonts w:cs="Times New Roman"/>
          <w:noProof/>
        </w:rPr>
        <w:t>1</w:t>
      </w:r>
      <w:r w:rsidR="004B2491">
        <w:rPr>
          <w:rFonts w:asciiTheme="minorHAnsi" w:hAnsiTheme="minorHAnsi" w:cstheme="minorBidi"/>
          <w:noProof/>
          <w:color w:val="auto"/>
          <w:sz w:val="22"/>
          <w:szCs w:val="22"/>
        </w:rPr>
        <w:tab/>
      </w:r>
      <w:r w:rsidR="004B2491">
        <w:rPr>
          <w:noProof/>
        </w:rPr>
        <w:t>BACKGROUND AND RATIONALE</w:t>
      </w:r>
      <w:r w:rsidR="004B2491">
        <w:rPr>
          <w:noProof/>
        </w:rPr>
        <w:tab/>
      </w:r>
      <w:r w:rsidR="004B2491">
        <w:rPr>
          <w:noProof/>
        </w:rPr>
        <w:fldChar w:fldCharType="begin"/>
      </w:r>
      <w:r w:rsidR="004B2491">
        <w:rPr>
          <w:noProof/>
        </w:rPr>
        <w:instrText xml:space="preserve"> PAGEREF _Toc62398063 \h </w:instrText>
      </w:r>
      <w:r w:rsidR="004B2491">
        <w:rPr>
          <w:noProof/>
        </w:rPr>
      </w:r>
      <w:r w:rsidR="004B2491">
        <w:rPr>
          <w:noProof/>
        </w:rPr>
        <w:fldChar w:fldCharType="separate"/>
      </w:r>
      <w:r w:rsidR="00E9522F">
        <w:rPr>
          <w:noProof/>
        </w:rPr>
        <w:t>4</w:t>
      </w:r>
      <w:r w:rsidR="004B2491">
        <w:rPr>
          <w:noProof/>
        </w:rPr>
        <w:fldChar w:fldCharType="end"/>
      </w:r>
    </w:p>
    <w:p w14:paraId="515BA930" w14:textId="2B6C3276" w:rsidR="004B2491" w:rsidRDefault="004B2491" w:rsidP="004B2491">
      <w:pPr>
        <w:pStyle w:val="TOC2"/>
        <w:rPr>
          <w:rFonts w:asciiTheme="minorHAnsi" w:hAnsiTheme="minorHAnsi" w:cstheme="minorBidi"/>
          <w:noProof/>
          <w:color w:val="auto"/>
          <w:sz w:val="22"/>
          <w:szCs w:val="22"/>
        </w:rPr>
      </w:pPr>
      <w:r w:rsidRPr="002B600C">
        <w:rPr>
          <w:rFonts w:cs="Times New Roman"/>
          <w:noProof/>
        </w:rPr>
        <w:t>1.1</w:t>
      </w:r>
      <w:r>
        <w:rPr>
          <w:rFonts w:asciiTheme="minorHAnsi" w:hAnsiTheme="minorHAnsi" w:cstheme="minorBidi"/>
          <w:noProof/>
          <w:color w:val="auto"/>
          <w:sz w:val="22"/>
          <w:szCs w:val="22"/>
        </w:rPr>
        <w:tab/>
      </w:r>
      <w:r>
        <w:rPr>
          <w:noProof/>
        </w:rPr>
        <w:t>Setting</w:t>
      </w:r>
      <w:r>
        <w:rPr>
          <w:noProof/>
        </w:rPr>
        <w:tab/>
      </w:r>
      <w:r>
        <w:rPr>
          <w:noProof/>
        </w:rPr>
        <w:fldChar w:fldCharType="begin"/>
      </w:r>
      <w:r>
        <w:rPr>
          <w:noProof/>
        </w:rPr>
        <w:instrText xml:space="preserve"> PAGEREF _Toc62398064 \h </w:instrText>
      </w:r>
      <w:r>
        <w:rPr>
          <w:noProof/>
        </w:rPr>
      </w:r>
      <w:r>
        <w:rPr>
          <w:noProof/>
        </w:rPr>
        <w:fldChar w:fldCharType="separate"/>
      </w:r>
      <w:r w:rsidR="00E9522F">
        <w:rPr>
          <w:noProof/>
        </w:rPr>
        <w:t>4</w:t>
      </w:r>
      <w:r>
        <w:rPr>
          <w:noProof/>
        </w:rPr>
        <w:fldChar w:fldCharType="end"/>
      </w:r>
    </w:p>
    <w:p w14:paraId="4476779F" w14:textId="417DFBC2" w:rsidR="004B2491" w:rsidRDefault="004B2491" w:rsidP="004B2491">
      <w:pPr>
        <w:pStyle w:val="TOC2"/>
        <w:rPr>
          <w:rFonts w:asciiTheme="minorHAnsi" w:hAnsiTheme="minorHAnsi" w:cstheme="minorBidi"/>
          <w:noProof/>
          <w:color w:val="auto"/>
          <w:sz w:val="22"/>
          <w:szCs w:val="22"/>
        </w:rPr>
      </w:pPr>
      <w:r w:rsidRPr="002B600C">
        <w:rPr>
          <w:rFonts w:cs="Times New Roman"/>
          <w:noProof/>
        </w:rPr>
        <w:t>1.2</w:t>
      </w:r>
      <w:r>
        <w:rPr>
          <w:rFonts w:asciiTheme="minorHAnsi" w:hAnsiTheme="minorHAnsi" w:cstheme="minorBidi"/>
          <w:noProof/>
          <w:color w:val="auto"/>
          <w:sz w:val="22"/>
          <w:szCs w:val="22"/>
        </w:rPr>
        <w:tab/>
      </w:r>
      <w:r>
        <w:rPr>
          <w:noProof/>
        </w:rPr>
        <w:t>Treatment Options</w:t>
      </w:r>
      <w:r>
        <w:rPr>
          <w:noProof/>
        </w:rPr>
        <w:tab/>
      </w:r>
      <w:r>
        <w:rPr>
          <w:noProof/>
        </w:rPr>
        <w:fldChar w:fldCharType="begin"/>
      </w:r>
      <w:r>
        <w:rPr>
          <w:noProof/>
        </w:rPr>
        <w:instrText xml:space="preserve"> PAGEREF _Toc62398065 \h </w:instrText>
      </w:r>
      <w:r>
        <w:rPr>
          <w:noProof/>
        </w:rPr>
      </w:r>
      <w:r>
        <w:rPr>
          <w:noProof/>
        </w:rPr>
        <w:fldChar w:fldCharType="separate"/>
      </w:r>
      <w:r w:rsidR="00E9522F">
        <w:rPr>
          <w:noProof/>
        </w:rPr>
        <w:t>4</w:t>
      </w:r>
      <w:r>
        <w:rPr>
          <w:noProof/>
        </w:rPr>
        <w:fldChar w:fldCharType="end"/>
      </w:r>
    </w:p>
    <w:p w14:paraId="0FD7D8CB" w14:textId="64AECE71" w:rsidR="004B2491" w:rsidRDefault="004B2491" w:rsidP="004B2491">
      <w:pPr>
        <w:pStyle w:val="TOC2"/>
        <w:rPr>
          <w:rFonts w:asciiTheme="minorHAnsi" w:hAnsiTheme="minorHAnsi" w:cstheme="minorBidi"/>
          <w:noProof/>
          <w:color w:val="auto"/>
          <w:sz w:val="22"/>
          <w:szCs w:val="22"/>
        </w:rPr>
      </w:pPr>
      <w:r w:rsidRPr="002B600C">
        <w:rPr>
          <w:rFonts w:cs="Times New Roman"/>
          <w:noProof/>
        </w:rPr>
        <w:t>1.3</w:t>
      </w:r>
      <w:r>
        <w:rPr>
          <w:rFonts w:asciiTheme="minorHAnsi" w:hAnsiTheme="minorHAnsi" w:cstheme="minorBidi"/>
          <w:noProof/>
          <w:color w:val="auto"/>
          <w:sz w:val="22"/>
          <w:szCs w:val="22"/>
        </w:rPr>
        <w:tab/>
      </w:r>
      <w:r>
        <w:rPr>
          <w:noProof/>
        </w:rPr>
        <w:t>Design Considerations</w:t>
      </w:r>
      <w:r>
        <w:rPr>
          <w:noProof/>
        </w:rPr>
        <w:tab/>
      </w:r>
      <w:r>
        <w:rPr>
          <w:noProof/>
        </w:rPr>
        <w:fldChar w:fldCharType="begin"/>
      </w:r>
      <w:r>
        <w:rPr>
          <w:noProof/>
        </w:rPr>
        <w:instrText xml:space="preserve"> PAGEREF _Toc62398066 \h </w:instrText>
      </w:r>
      <w:r>
        <w:rPr>
          <w:noProof/>
        </w:rPr>
      </w:r>
      <w:r>
        <w:rPr>
          <w:noProof/>
        </w:rPr>
        <w:fldChar w:fldCharType="separate"/>
      </w:r>
      <w:r w:rsidR="00E9522F">
        <w:rPr>
          <w:noProof/>
        </w:rPr>
        <w:t>6</w:t>
      </w:r>
      <w:r>
        <w:rPr>
          <w:noProof/>
        </w:rPr>
        <w:fldChar w:fldCharType="end"/>
      </w:r>
    </w:p>
    <w:p w14:paraId="66A4A8E7" w14:textId="315EFBF6" w:rsidR="004B2491" w:rsidRDefault="004B2491" w:rsidP="004B2491">
      <w:pPr>
        <w:pStyle w:val="TOC2"/>
        <w:rPr>
          <w:rFonts w:asciiTheme="minorHAnsi" w:hAnsiTheme="minorHAnsi" w:cstheme="minorBidi"/>
          <w:noProof/>
          <w:color w:val="auto"/>
          <w:sz w:val="22"/>
          <w:szCs w:val="22"/>
        </w:rPr>
      </w:pPr>
      <w:r w:rsidRPr="002B600C">
        <w:rPr>
          <w:rFonts w:cs="Times New Roman"/>
          <w:noProof/>
        </w:rPr>
        <w:t>1.4</w:t>
      </w:r>
      <w:r>
        <w:rPr>
          <w:rFonts w:asciiTheme="minorHAnsi" w:hAnsiTheme="minorHAnsi" w:cstheme="minorBidi"/>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_Toc62398067 \h </w:instrText>
      </w:r>
      <w:r>
        <w:rPr>
          <w:noProof/>
        </w:rPr>
      </w:r>
      <w:r>
        <w:rPr>
          <w:noProof/>
        </w:rPr>
        <w:fldChar w:fldCharType="separate"/>
      </w:r>
      <w:r w:rsidR="00E9522F">
        <w:rPr>
          <w:noProof/>
        </w:rPr>
        <w:t>6</w:t>
      </w:r>
      <w:r>
        <w:rPr>
          <w:noProof/>
        </w:rPr>
        <w:fldChar w:fldCharType="end"/>
      </w:r>
    </w:p>
    <w:p w14:paraId="55F098DB" w14:textId="050DD27B" w:rsidR="004B2491" w:rsidRDefault="004B2491" w:rsidP="004B2491">
      <w:pPr>
        <w:pStyle w:val="TOC1"/>
        <w:rPr>
          <w:rFonts w:asciiTheme="minorHAnsi" w:hAnsiTheme="minorHAnsi" w:cstheme="minorBidi"/>
          <w:noProof/>
          <w:color w:val="auto"/>
          <w:sz w:val="22"/>
          <w:szCs w:val="22"/>
        </w:rPr>
      </w:pPr>
      <w:r w:rsidRPr="002B600C">
        <w:rPr>
          <w:rFonts w:cs="Times New Roman"/>
          <w:noProof/>
        </w:rPr>
        <w:t>2</w:t>
      </w:r>
      <w:r>
        <w:rPr>
          <w:rFonts w:asciiTheme="minorHAnsi" w:hAnsiTheme="minorHAnsi" w:cstheme="minorBidi"/>
          <w:noProof/>
          <w:color w:val="auto"/>
          <w:sz w:val="22"/>
          <w:szCs w:val="22"/>
        </w:rPr>
        <w:tab/>
      </w:r>
      <w:r>
        <w:rPr>
          <w:noProof/>
        </w:rPr>
        <w:t>Design and Procedures</w:t>
      </w:r>
      <w:r>
        <w:rPr>
          <w:noProof/>
        </w:rPr>
        <w:tab/>
      </w:r>
      <w:r>
        <w:rPr>
          <w:noProof/>
        </w:rPr>
        <w:fldChar w:fldCharType="begin"/>
      </w:r>
      <w:r>
        <w:rPr>
          <w:noProof/>
        </w:rPr>
        <w:instrText xml:space="preserve"> PAGEREF _Toc62398068 \h </w:instrText>
      </w:r>
      <w:r>
        <w:rPr>
          <w:noProof/>
        </w:rPr>
      </w:r>
      <w:r>
        <w:rPr>
          <w:noProof/>
        </w:rPr>
        <w:fldChar w:fldCharType="separate"/>
      </w:r>
      <w:r w:rsidR="00E9522F">
        <w:rPr>
          <w:noProof/>
        </w:rPr>
        <w:t>7</w:t>
      </w:r>
      <w:r>
        <w:rPr>
          <w:noProof/>
        </w:rPr>
        <w:fldChar w:fldCharType="end"/>
      </w:r>
    </w:p>
    <w:p w14:paraId="0A24FBD4" w14:textId="6FEA6033" w:rsidR="004B2491" w:rsidRDefault="004B2491" w:rsidP="004B2491">
      <w:pPr>
        <w:pStyle w:val="TOC2"/>
        <w:rPr>
          <w:rFonts w:asciiTheme="minorHAnsi" w:hAnsiTheme="minorHAnsi" w:cstheme="minorBidi"/>
          <w:noProof/>
          <w:color w:val="auto"/>
          <w:sz w:val="22"/>
          <w:szCs w:val="22"/>
        </w:rPr>
      </w:pPr>
      <w:r w:rsidRPr="002B600C">
        <w:rPr>
          <w:rFonts w:cs="Times New Roman"/>
          <w:noProof/>
        </w:rPr>
        <w:t>2.1</w:t>
      </w:r>
      <w:r>
        <w:rPr>
          <w:rFonts w:asciiTheme="minorHAnsi" w:hAnsiTheme="minorHAnsi" w:cstheme="minorBidi"/>
          <w:noProof/>
          <w:color w:val="auto"/>
          <w:sz w:val="22"/>
          <w:szCs w:val="22"/>
        </w:rPr>
        <w:tab/>
      </w:r>
      <w:r>
        <w:rPr>
          <w:noProof/>
        </w:rPr>
        <w:t>Eligibility</w:t>
      </w:r>
      <w:r>
        <w:rPr>
          <w:noProof/>
        </w:rPr>
        <w:tab/>
      </w:r>
      <w:r>
        <w:rPr>
          <w:noProof/>
        </w:rPr>
        <w:fldChar w:fldCharType="begin"/>
      </w:r>
      <w:r>
        <w:rPr>
          <w:noProof/>
        </w:rPr>
        <w:instrText xml:space="preserve"> PAGEREF _Toc62398069 \h </w:instrText>
      </w:r>
      <w:r>
        <w:rPr>
          <w:noProof/>
        </w:rPr>
      </w:r>
      <w:r>
        <w:rPr>
          <w:noProof/>
        </w:rPr>
        <w:fldChar w:fldCharType="separate"/>
      </w:r>
      <w:r w:rsidR="00E9522F">
        <w:rPr>
          <w:noProof/>
        </w:rPr>
        <w:t>7</w:t>
      </w:r>
      <w:r>
        <w:rPr>
          <w:noProof/>
        </w:rPr>
        <w:fldChar w:fldCharType="end"/>
      </w:r>
    </w:p>
    <w:p w14:paraId="47DDA791" w14:textId="085EDD46" w:rsidR="004B2491" w:rsidRDefault="004B2491" w:rsidP="004B2491">
      <w:pPr>
        <w:pStyle w:val="TOC2"/>
        <w:rPr>
          <w:rFonts w:asciiTheme="minorHAnsi" w:hAnsiTheme="minorHAnsi" w:cstheme="minorBidi"/>
          <w:noProof/>
          <w:color w:val="auto"/>
          <w:sz w:val="22"/>
          <w:szCs w:val="22"/>
        </w:rPr>
      </w:pPr>
      <w:r w:rsidRPr="002B600C">
        <w:rPr>
          <w:rFonts w:cs="Times New Roman"/>
          <w:noProof/>
        </w:rPr>
        <w:t>2.2</w:t>
      </w:r>
      <w:r>
        <w:rPr>
          <w:rFonts w:asciiTheme="minorHAnsi" w:hAnsiTheme="minorHAnsi" w:cstheme="minorBidi"/>
          <w:noProof/>
          <w:color w:val="auto"/>
          <w:sz w:val="22"/>
          <w:szCs w:val="22"/>
        </w:rPr>
        <w:tab/>
      </w:r>
      <w:r>
        <w:rPr>
          <w:noProof/>
        </w:rPr>
        <w:t>Consent</w:t>
      </w:r>
      <w:r>
        <w:rPr>
          <w:noProof/>
        </w:rPr>
        <w:tab/>
      </w:r>
      <w:r>
        <w:rPr>
          <w:noProof/>
        </w:rPr>
        <w:fldChar w:fldCharType="begin"/>
      </w:r>
      <w:r>
        <w:rPr>
          <w:noProof/>
        </w:rPr>
        <w:instrText xml:space="preserve"> PAGEREF _Toc62398070 \h </w:instrText>
      </w:r>
      <w:r>
        <w:rPr>
          <w:noProof/>
        </w:rPr>
      </w:r>
      <w:r>
        <w:rPr>
          <w:noProof/>
        </w:rPr>
        <w:fldChar w:fldCharType="separate"/>
      </w:r>
      <w:r w:rsidR="00E9522F">
        <w:rPr>
          <w:noProof/>
        </w:rPr>
        <w:t>8</w:t>
      </w:r>
      <w:r>
        <w:rPr>
          <w:noProof/>
        </w:rPr>
        <w:fldChar w:fldCharType="end"/>
      </w:r>
    </w:p>
    <w:p w14:paraId="1D723E52" w14:textId="611BB991" w:rsidR="004B2491" w:rsidRDefault="004B2491" w:rsidP="004B2491">
      <w:pPr>
        <w:pStyle w:val="TOC2"/>
        <w:rPr>
          <w:rFonts w:asciiTheme="minorHAnsi" w:hAnsiTheme="minorHAnsi" w:cstheme="minorBidi"/>
          <w:noProof/>
          <w:color w:val="auto"/>
          <w:sz w:val="22"/>
          <w:szCs w:val="22"/>
        </w:rPr>
      </w:pPr>
      <w:r w:rsidRPr="002B600C">
        <w:rPr>
          <w:rFonts w:cs="Times New Roman"/>
          <w:noProof/>
        </w:rPr>
        <w:t>2.3</w:t>
      </w:r>
      <w:r>
        <w:rPr>
          <w:rFonts w:asciiTheme="minorHAnsi" w:hAnsiTheme="minorHAnsi" w:cstheme="minorBidi"/>
          <w:noProof/>
          <w:color w:val="auto"/>
          <w:sz w:val="22"/>
          <w:szCs w:val="22"/>
        </w:rPr>
        <w:tab/>
      </w:r>
      <w:r>
        <w:rPr>
          <w:noProof/>
        </w:rPr>
        <w:t>Baseline information</w:t>
      </w:r>
      <w:r>
        <w:rPr>
          <w:noProof/>
        </w:rPr>
        <w:tab/>
      </w:r>
      <w:r>
        <w:rPr>
          <w:noProof/>
        </w:rPr>
        <w:fldChar w:fldCharType="begin"/>
      </w:r>
      <w:r>
        <w:rPr>
          <w:noProof/>
        </w:rPr>
        <w:instrText xml:space="preserve"> PAGEREF _Toc62398071 \h </w:instrText>
      </w:r>
      <w:r>
        <w:rPr>
          <w:noProof/>
        </w:rPr>
      </w:r>
      <w:r>
        <w:rPr>
          <w:noProof/>
        </w:rPr>
        <w:fldChar w:fldCharType="separate"/>
      </w:r>
      <w:r w:rsidR="00E9522F">
        <w:rPr>
          <w:noProof/>
        </w:rPr>
        <w:t>8</w:t>
      </w:r>
      <w:r>
        <w:rPr>
          <w:noProof/>
        </w:rPr>
        <w:fldChar w:fldCharType="end"/>
      </w:r>
    </w:p>
    <w:p w14:paraId="42CD7EB2" w14:textId="56BC7638" w:rsidR="004B2491" w:rsidRDefault="004B2491" w:rsidP="004B2491">
      <w:pPr>
        <w:pStyle w:val="TOC2"/>
        <w:rPr>
          <w:rFonts w:asciiTheme="minorHAnsi" w:hAnsiTheme="minorHAnsi" w:cstheme="minorBidi"/>
          <w:noProof/>
          <w:color w:val="auto"/>
          <w:sz w:val="22"/>
          <w:szCs w:val="22"/>
        </w:rPr>
      </w:pPr>
      <w:r w:rsidRPr="002B600C">
        <w:rPr>
          <w:rFonts w:cs="Times New Roman"/>
          <w:noProof/>
        </w:rPr>
        <w:t>2.4</w:t>
      </w:r>
      <w:r>
        <w:rPr>
          <w:rFonts w:asciiTheme="minorHAnsi" w:hAnsiTheme="minorHAnsi" w:cstheme="minorBidi"/>
          <w:noProof/>
          <w:color w:val="auto"/>
          <w:sz w:val="22"/>
          <w:szCs w:val="22"/>
        </w:rPr>
        <w:tab/>
      </w:r>
      <w:r>
        <w:rPr>
          <w:noProof/>
        </w:rPr>
        <w:t>Main randomisation</w:t>
      </w:r>
      <w:r>
        <w:rPr>
          <w:noProof/>
        </w:rPr>
        <w:tab/>
      </w:r>
      <w:r>
        <w:rPr>
          <w:noProof/>
        </w:rPr>
        <w:fldChar w:fldCharType="begin"/>
      </w:r>
      <w:r>
        <w:rPr>
          <w:noProof/>
        </w:rPr>
        <w:instrText xml:space="preserve"> PAGEREF _Toc62398072 \h </w:instrText>
      </w:r>
      <w:r>
        <w:rPr>
          <w:noProof/>
        </w:rPr>
      </w:r>
      <w:r>
        <w:rPr>
          <w:noProof/>
        </w:rPr>
        <w:fldChar w:fldCharType="separate"/>
      </w:r>
      <w:r w:rsidR="00E9522F">
        <w:rPr>
          <w:noProof/>
        </w:rPr>
        <w:t>9</w:t>
      </w:r>
      <w:r>
        <w:rPr>
          <w:noProof/>
        </w:rPr>
        <w:fldChar w:fldCharType="end"/>
      </w:r>
    </w:p>
    <w:p w14:paraId="60824143" w14:textId="6021883A" w:rsidR="004B2491" w:rsidRDefault="004B2491" w:rsidP="004B2491">
      <w:pPr>
        <w:pStyle w:val="TOC2"/>
        <w:rPr>
          <w:rFonts w:asciiTheme="minorHAnsi" w:hAnsiTheme="minorHAnsi" w:cstheme="minorBidi"/>
          <w:noProof/>
          <w:color w:val="auto"/>
          <w:sz w:val="22"/>
          <w:szCs w:val="22"/>
        </w:rPr>
      </w:pPr>
      <w:r w:rsidRPr="002B600C">
        <w:rPr>
          <w:rFonts w:cs="Times New Roman"/>
          <w:noProof/>
        </w:rPr>
        <w:t>2.5</w:t>
      </w:r>
      <w:r>
        <w:rPr>
          <w:rFonts w:asciiTheme="minorHAnsi" w:hAnsiTheme="minorHAnsi" w:cstheme="minorBidi"/>
          <w:noProof/>
          <w:color w:val="auto"/>
          <w:sz w:val="22"/>
          <w:szCs w:val="22"/>
        </w:rPr>
        <w:tab/>
      </w:r>
      <w:r>
        <w:rPr>
          <w:noProof/>
        </w:rPr>
        <w:t>Second randomisation for children with progressive COVID-19</w:t>
      </w:r>
      <w:r>
        <w:rPr>
          <w:noProof/>
        </w:rPr>
        <w:tab/>
      </w:r>
      <w:r>
        <w:rPr>
          <w:noProof/>
        </w:rPr>
        <w:fldChar w:fldCharType="begin"/>
      </w:r>
      <w:r>
        <w:rPr>
          <w:noProof/>
        </w:rPr>
        <w:instrText xml:space="preserve"> PAGEREF _Toc62398073 \h </w:instrText>
      </w:r>
      <w:r>
        <w:rPr>
          <w:noProof/>
        </w:rPr>
      </w:r>
      <w:r>
        <w:rPr>
          <w:noProof/>
        </w:rPr>
        <w:fldChar w:fldCharType="separate"/>
      </w:r>
      <w:r w:rsidR="00E9522F">
        <w:rPr>
          <w:noProof/>
        </w:rPr>
        <w:t>11</w:t>
      </w:r>
      <w:r>
        <w:rPr>
          <w:noProof/>
        </w:rPr>
        <w:fldChar w:fldCharType="end"/>
      </w:r>
    </w:p>
    <w:p w14:paraId="000E95F0" w14:textId="5B70C154" w:rsidR="004B2491" w:rsidRDefault="004B2491" w:rsidP="004B2491">
      <w:pPr>
        <w:pStyle w:val="TOC2"/>
        <w:rPr>
          <w:rFonts w:asciiTheme="minorHAnsi" w:hAnsiTheme="minorHAnsi" w:cstheme="minorBidi"/>
          <w:noProof/>
          <w:color w:val="auto"/>
          <w:sz w:val="22"/>
          <w:szCs w:val="22"/>
        </w:rPr>
      </w:pPr>
      <w:r w:rsidRPr="002B600C">
        <w:rPr>
          <w:rFonts w:cs="Times New Roman"/>
          <w:noProof/>
        </w:rPr>
        <w:t>2.6</w:t>
      </w:r>
      <w:r>
        <w:rPr>
          <w:rFonts w:asciiTheme="minorHAnsi" w:hAnsiTheme="minorHAnsi" w:cstheme="minorBidi"/>
          <w:noProof/>
          <w:color w:val="auto"/>
          <w:sz w:val="22"/>
          <w:szCs w:val="22"/>
        </w:rPr>
        <w:tab/>
      </w:r>
      <w:r>
        <w:rPr>
          <w:noProof/>
        </w:rPr>
        <w:t>Administration of allocated treatment</w:t>
      </w:r>
      <w:r>
        <w:rPr>
          <w:noProof/>
        </w:rPr>
        <w:tab/>
      </w:r>
      <w:r>
        <w:rPr>
          <w:noProof/>
        </w:rPr>
        <w:fldChar w:fldCharType="begin"/>
      </w:r>
      <w:r>
        <w:rPr>
          <w:noProof/>
        </w:rPr>
        <w:instrText xml:space="preserve"> PAGEREF _Toc62398074 \h </w:instrText>
      </w:r>
      <w:r>
        <w:rPr>
          <w:noProof/>
        </w:rPr>
      </w:r>
      <w:r>
        <w:rPr>
          <w:noProof/>
        </w:rPr>
        <w:fldChar w:fldCharType="separate"/>
      </w:r>
      <w:r w:rsidR="00E9522F">
        <w:rPr>
          <w:noProof/>
        </w:rPr>
        <w:t>12</w:t>
      </w:r>
      <w:r>
        <w:rPr>
          <w:noProof/>
        </w:rPr>
        <w:fldChar w:fldCharType="end"/>
      </w:r>
    </w:p>
    <w:p w14:paraId="4A9ACF8F" w14:textId="4483A79B" w:rsidR="004B2491" w:rsidRDefault="004B2491" w:rsidP="004B2491">
      <w:pPr>
        <w:pStyle w:val="TOC2"/>
        <w:rPr>
          <w:rFonts w:asciiTheme="minorHAnsi" w:hAnsiTheme="minorHAnsi" w:cstheme="minorBidi"/>
          <w:noProof/>
          <w:color w:val="auto"/>
          <w:sz w:val="22"/>
          <w:szCs w:val="22"/>
        </w:rPr>
      </w:pPr>
      <w:r w:rsidRPr="002B600C">
        <w:rPr>
          <w:rFonts w:cs="Times New Roman"/>
          <w:noProof/>
        </w:rPr>
        <w:t>2.7</w:t>
      </w:r>
      <w:r>
        <w:rPr>
          <w:rFonts w:asciiTheme="minorHAnsi" w:hAnsiTheme="minorHAnsi" w:cstheme="minorBidi"/>
          <w:noProof/>
          <w:color w:val="auto"/>
          <w:sz w:val="22"/>
          <w:szCs w:val="22"/>
        </w:rPr>
        <w:tab/>
      </w:r>
      <w:r>
        <w:rPr>
          <w:noProof/>
        </w:rPr>
        <w:t>Collecting follow-up information</w:t>
      </w:r>
      <w:r>
        <w:rPr>
          <w:noProof/>
        </w:rPr>
        <w:tab/>
      </w:r>
      <w:r>
        <w:rPr>
          <w:noProof/>
        </w:rPr>
        <w:fldChar w:fldCharType="begin"/>
      </w:r>
      <w:r>
        <w:rPr>
          <w:noProof/>
        </w:rPr>
        <w:instrText xml:space="preserve"> PAGEREF _Toc62398075 \h </w:instrText>
      </w:r>
      <w:r>
        <w:rPr>
          <w:noProof/>
        </w:rPr>
      </w:r>
      <w:r>
        <w:rPr>
          <w:noProof/>
        </w:rPr>
        <w:fldChar w:fldCharType="separate"/>
      </w:r>
      <w:r w:rsidR="00E9522F">
        <w:rPr>
          <w:noProof/>
        </w:rPr>
        <w:t>12</w:t>
      </w:r>
      <w:r>
        <w:rPr>
          <w:noProof/>
        </w:rPr>
        <w:fldChar w:fldCharType="end"/>
      </w:r>
    </w:p>
    <w:p w14:paraId="301983B5" w14:textId="69C8FB39" w:rsidR="004B2491" w:rsidRDefault="004B2491" w:rsidP="004B2491">
      <w:pPr>
        <w:pStyle w:val="TOC2"/>
        <w:rPr>
          <w:rFonts w:asciiTheme="minorHAnsi" w:hAnsiTheme="minorHAnsi" w:cstheme="minorBidi"/>
          <w:noProof/>
          <w:color w:val="auto"/>
          <w:sz w:val="22"/>
          <w:szCs w:val="22"/>
        </w:rPr>
      </w:pPr>
      <w:r w:rsidRPr="002B600C">
        <w:rPr>
          <w:rFonts w:cs="Times New Roman"/>
          <w:noProof/>
        </w:rPr>
        <w:t>2.8</w:t>
      </w:r>
      <w:r>
        <w:rPr>
          <w:rFonts w:asciiTheme="minorHAnsi" w:hAnsiTheme="minorHAnsi" w:cstheme="minorBidi"/>
          <w:noProof/>
          <w:color w:val="auto"/>
          <w:sz w:val="22"/>
          <w:szCs w:val="22"/>
        </w:rPr>
        <w:tab/>
      </w:r>
      <w:r>
        <w:rPr>
          <w:noProof/>
        </w:rPr>
        <w:t>Duration of follow-up</w:t>
      </w:r>
      <w:r>
        <w:rPr>
          <w:noProof/>
        </w:rPr>
        <w:tab/>
      </w:r>
      <w:r>
        <w:rPr>
          <w:noProof/>
        </w:rPr>
        <w:fldChar w:fldCharType="begin"/>
      </w:r>
      <w:r>
        <w:rPr>
          <w:noProof/>
        </w:rPr>
        <w:instrText xml:space="preserve"> PAGEREF _Toc62398076 \h </w:instrText>
      </w:r>
      <w:r>
        <w:rPr>
          <w:noProof/>
        </w:rPr>
      </w:r>
      <w:r>
        <w:rPr>
          <w:noProof/>
        </w:rPr>
        <w:fldChar w:fldCharType="separate"/>
      </w:r>
      <w:r w:rsidR="00E9522F">
        <w:rPr>
          <w:noProof/>
        </w:rPr>
        <w:t>13</w:t>
      </w:r>
      <w:r>
        <w:rPr>
          <w:noProof/>
        </w:rPr>
        <w:fldChar w:fldCharType="end"/>
      </w:r>
    </w:p>
    <w:p w14:paraId="5DDE874D" w14:textId="578CE8FB" w:rsidR="004B2491" w:rsidRDefault="004B2491" w:rsidP="004B2491">
      <w:pPr>
        <w:pStyle w:val="TOC2"/>
        <w:rPr>
          <w:rFonts w:asciiTheme="minorHAnsi" w:hAnsiTheme="minorHAnsi" w:cstheme="minorBidi"/>
          <w:noProof/>
          <w:color w:val="auto"/>
          <w:sz w:val="22"/>
          <w:szCs w:val="22"/>
        </w:rPr>
      </w:pPr>
      <w:r w:rsidRPr="002B600C">
        <w:rPr>
          <w:rFonts w:cs="Times New Roman"/>
          <w:noProof/>
        </w:rPr>
        <w:t>2.9</w:t>
      </w:r>
      <w:r>
        <w:rPr>
          <w:rFonts w:asciiTheme="minorHAnsi" w:hAnsiTheme="minorHAnsi" w:cstheme="minorBidi"/>
          <w:noProof/>
          <w:color w:val="auto"/>
          <w:sz w:val="22"/>
          <w:szCs w:val="22"/>
        </w:rPr>
        <w:tab/>
      </w:r>
      <w:r>
        <w:rPr>
          <w:noProof/>
        </w:rPr>
        <w:t>Withdrawal of consent</w:t>
      </w:r>
      <w:r>
        <w:rPr>
          <w:noProof/>
        </w:rPr>
        <w:tab/>
      </w:r>
      <w:r>
        <w:rPr>
          <w:noProof/>
        </w:rPr>
        <w:fldChar w:fldCharType="begin"/>
      </w:r>
      <w:r>
        <w:rPr>
          <w:noProof/>
        </w:rPr>
        <w:instrText xml:space="preserve"> PAGEREF _Toc62398077 \h </w:instrText>
      </w:r>
      <w:r>
        <w:rPr>
          <w:noProof/>
        </w:rPr>
      </w:r>
      <w:r>
        <w:rPr>
          <w:noProof/>
        </w:rPr>
        <w:fldChar w:fldCharType="separate"/>
      </w:r>
      <w:r w:rsidR="00E9522F">
        <w:rPr>
          <w:noProof/>
        </w:rPr>
        <w:t>14</w:t>
      </w:r>
      <w:r>
        <w:rPr>
          <w:noProof/>
        </w:rPr>
        <w:fldChar w:fldCharType="end"/>
      </w:r>
    </w:p>
    <w:p w14:paraId="3CF978ED" w14:textId="5AAE900B" w:rsidR="004B2491" w:rsidRDefault="004B2491" w:rsidP="004B2491">
      <w:pPr>
        <w:pStyle w:val="TOC1"/>
        <w:rPr>
          <w:rFonts w:asciiTheme="minorHAnsi" w:hAnsiTheme="minorHAnsi" w:cstheme="minorBidi"/>
          <w:noProof/>
          <w:color w:val="auto"/>
          <w:sz w:val="22"/>
          <w:szCs w:val="22"/>
        </w:rPr>
      </w:pPr>
      <w:r w:rsidRPr="002B600C">
        <w:rPr>
          <w:rFonts w:cs="Times New Roman"/>
          <w:noProof/>
        </w:rPr>
        <w:t>3</w:t>
      </w:r>
      <w:r>
        <w:rPr>
          <w:rFonts w:asciiTheme="minorHAnsi" w:hAnsiTheme="minorHAnsi" w:cstheme="minorBidi"/>
          <w:noProof/>
          <w:color w:val="auto"/>
          <w:sz w:val="22"/>
          <w:szCs w:val="22"/>
        </w:rPr>
        <w:tab/>
      </w:r>
      <w:r>
        <w:rPr>
          <w:noProof/>
        </w:rPr>
        <w:t>Statistical analysis</w:t>
      </w:r>
      <w:r>
        <w:rPr>
          <w:noProof/>
        </w:rPr>
        <w:tab/>
      </w:r>
      <w:r>
        <w:rPr>
          <w:noProof/>
        </w:rPr>
        <w:fldChar w:fldCharType="begin"/>
      </w:r>
      <w:r>
        <w:rPr>
          <w:noProof/>
        </w:rPr>
        <w:instrText xml:space="preserve"> PAGEREF _Toc62398078 \h </w:instrText>
      </w:r>
      <w:r>
        <w:rPr>
          <w:noProof/>
        </w:rPr>
      </w:r>
      <w:r>
        <w:rPr>
          <w:noProof/>
        </w:rPr>
        <w:fldChar w:fldCharType="separate"/>
      </w:r>
      <w:r w:rsidR="00E9522F">
        <w:rPr>
          <w:noProof/>
        </w:rPr>
        <w:t>14</w:t>
      </w:r>
      <w:r>
        <w:rPr>
          <w:noProof/>
        </w:rPr>
        <w:fldChar w:fldCharType="end"/>
      </w:r>
    </w:p>
    <w:p w14:paraId="49A101C6" w14:textId="1C2559D6" w:rsidR="004B2491" w:rsidRDefault="004B2491" w:rsidP="004B2491">
      <w:pPr>
        <w:pStyle w:val="TOC2"/>
        <w:rPr>
          <w:rFonts w:asciiTheme="minorHAnsi" w:hAnsiTheme="minorHAnsi" w:cstheme="minorBidi"/>
          <w:noProof/>
          <w:color w:val="auto"/>
          <w:sz w:val="22"/>
          <w:szCs w:val="22"/>
        </w:rPr>
      </w:pPr>
      <w:r w:rsidRPr="002B600C">
        <w:rPr>
          <w:rFonts w:cs="Times New Roman"/>
          <w:noProof/>
        </w:rPr>
        <w:t>3.1</w:t>
      </w:r>
      <w:r>
        <w:rPr>
          <w:rFonts w:asciiTheme="minorHAnsi" w:hAnsiTheme="minorHAnsi" w:cstheme="minorBidi"/>
          <w:noProof/>
          <w:color w:val="auto"/>
          <w:sz w:val="22"/>
          <w:szCs w:val="22"/>
        </w:rPr>
        <w:tab/>
      </w:r>
      <w:r>
        <w:rPr>
          <w:noProof/>
        </w:rPr>
        <w:t>Outcomes</w:t>
      </w:r>
      <w:r>
        <w:rPr>
          <w:noProof/>
        </w:rPr>
        <w:tab/>
      </w:r>
      <w:r>
        <w:rPr>
          <w:noProof/>
        </w:rPr>
        <w:fldChar w:fldCharType="begin"/>
      </w:r>
      <w:r>
        <w:rPr>
          <w:noProof/>
        </w:rPr>
        <w:instrText xml:space="preserve"> PAGEREF _Toc62398079 \h </w:instrText>
      </w:r>
      <w:r>
        <w:rPr>
          <w:noProof/>
        </w:rPr>
      </w:r>
      <w:r>
        <w:rPr>
          <w:noProof/>
        </w:rPr>
        <w:fldChar w:fldCharType="separate"/>
      </w:r>
      <w:r w:rsidR="00E9522F">
        <w:rPr>
          <w:noProof/>
        </w:rPr>
        <w:t>14</w:t>
      </w:r>
      <w:r>
        <w:rPr>
          <w:noProof/>
        </w:rPr>
        <w:fldChar w:fldCharType="end"/>
      </w:r>
    </w:p>
    <w:p w14:paraId="40CDF56D" w14:textId="340E9777" w:rsidR="004B2491" w:rsidRDefault="004B2491" w:rsidP="004B2491">
      <w:pPr>
        <w:pStyle w:val="TOC2"/>
        <w:rPr>
          <w:rFonts w:asciiTheme="minorHAnsi" w:hAnsiTheme="minorHAnsi" w:cstheme="minorBidi"/>
          <w:noProof/>
          <w:color w:val="auto"/>
          <w:sz w:val="22"/>
          <w:szCs w:val="22"/>
        </w:rPr>
      </w:pPr>
      <w:r w:rsidRPr="002B600C">
        <w:rPr>
          <w:rFonts w:cs="Times New Roman"/>
          <w:noProof/>
        </w:rPr>
        <w:t>3.2</w:t>
      </w:r>
      <w:r>
        <w:rPr>
          <w:rFonts w:asciiTheme="minorHAnsi" w:hAnsiTheme="minorHAnsi" w:cstheme="minorBidi"/>
          <w:noProof/>
          <w:color w:val="auto"/>
          <w:sz w:val="22"/>
          <w:szCs w:val="22"/>
        </w:rPr>
        <w:tab/>
      </w:r>
      <w:r>
        <w:rPr>
          <w:noProof/>
        </w:rPr>
        <w:t>Methods of analysis</w:t>
      </w:r>
      <w:r>
        <w:rPr>
          <w:noProof/>
        </w:rPr>
        <w:tab/>
      </w:r>
      <w:r>
        <w:rPr>
          <w:noProof/>
        </w:rPr>
        <w:fldChar w:fldCharType="begin"/>
      </w:r>
      <w:r>
        <w:rPr>
          <w:noProof/>
        </w:rPr>
        <w:instrText xml:space="preserve"> PAGEREF _Toc62398080 \h </w:instrText>
      </w:r>
      <w:r>
        <w:rPr>
          <w:noProof/>
        </w:rPr>
      </w:r>
      <w:r>
        <w:rPr>
          <w:noProof/>
        </w:rPr>
        <w:fldChar w:fldCharType="separate"/>
      </w:r>
      <w:r w:rsidR="00E9522F">
        <w:rPr>
          <w:noProof/>
        </w:rPr>
        <w:t>15</w:t>
      </w:r>
      <w:r>
        <w:rPr>
          <w:noProof/>
        </w:rPr>
        <w:fldChar w:fldCharType="end"/>
      </w:r>
    </w:p>
    <w:p w14:paraId="384D3109" w14:textId="4CBD98A6" w:rsidR="004B2491" w:rsidRDefault="004B2491" w:rsidP="004B2491">
      <w:pPr>
        <w:pStyle w:val="TOC2"/>
        <w:rPr>
          <w:rFonts w:asciiTheme="minorHAnsi" w:hAnsiTheme="minorHAnsi" w:cstheme="minorBidi"/>
          <w:noProof/>
          <w:color w:val="auto"/>
          <w:sz w:val="22"/>
          <w:szCs w:val="22"/>
        </w:rPr>
      </w:pPr>
      <w:r w:rsidRPr="002B600C">
        <w:rPr>
          <w:rFonts w:cs="Times New Roman"/>
          <w:noProof/>
        </w:rPr>
        <w:t>3.3</w:t>
      </w:r>
      <w:r>
        <w:rPr>
          <w:rFonts w:asciiTheme="minorHAnsi" w:hAnsiTheme="minorHAnsi" w:cstheme="minorBidi"/>
          <w:noProof/>
          <w:color w:val="auto"/>
          <w:sz w:val="22"/>
          <w:szCs w:val="22"/>
        </w:rPr>
        <w:tab/>
      </w:r>
      <w:r>
        <w:rPr>
          <w:noProof/>
        </w:rPr>
        <w:t>Children</w:t>
      </w:r>
      <w:r>
        <w:rPr>
          <w:noProof/>
        </w:rPr>
        <w:tab/>
      </w:r>
      <w:r>
        <w:rPr>
          <w:noProof/>
        </w:rPr>
        <w:fldChar w:fldCharType="begin"/>
      </w:r>
      <w:r>
        <w:rPr>
          <w:noProof/>
        </w:rPr>
        <w:instrText xml:space="preserve"> PAGEREF _Toc62398081 \h </w:instrText>
      </w:r>
      <w:r>
        <w:rPr>
          <w:noProof/>
        </w:rPr>
      </w:r>
      <w:r>
        <w:rPr>
          <w:noProof/>
        </w:rPr>
        <w:fldChar w:fldCharType="separate"/>
      </w:r>
      <w:r w:rsidR="00E9522F">
        <w:rPr>
          <w:noProof/>
        </w:rPr>
        <w:t>15</w:t>
      </w:r>
      <w:r>
        <w:rPr>
          <w:noProof/>
        </w:rPr>
        <w:fldChar w:fldCharType="end"/>
      </w:r>
    </w:p>
    <w:p w14:paraId="045F0954" w14:textId="32CACEE0" w:rsidR="004B2491" w:rsidRDefault="004B2491" w:rsidP="004B2491">
      <w:pPr>
        <w:pStyle w:val="TOC1"/>
        <w:rPr>
          <w:rFonts w:asciiTheme="minorHAnsi" w:hAnsiTheme="minorHAnsi" w:cstheme="minorBidi"/>
          <w:noProof/>
          <w:color w:val="auto"/>
          <w:sz w:val="22"/>
          <w:szCs w:val="22"/>
        </w:rPr>
      </w:pPr>
      <w:r w:rsidRPr="002B600C">
        <w:rPr>
          <w:rFonts w:cs="Times New Roman"/>
          <w:noProof/>
        </w:rPr>
        <w:t>4</w:t>
      </w:r>
      <w:r>
        <w:rPr>
          <w:rFonts w:asciiTheme="minorHAnsi" w:hAnsiTheme="minorHAnsi" w:cstheme="minorBidi"/>
          <w:noProof/>
          <w:color w:val="auto"/>
          <w:sz w:val="22"/>
          <w:szCs w:val="22"/>
        </w:rPr>
        <w:tab/>
      </w:r>
      <w:r>
        <w:rPr>
          <w:noProof/>
        </w:rPr>
        <w:t>DATA and saFETy Monitoring</w:t>
      </w:r>
      <w:r>
        <w:rPr>
          <w:noProof/>
        </w:rPr>
        <w:tab/>
      </w:r>
      <w:r>
        <w:rPr>
          <w:noProof/>
        </w:rPr>
        <w:fldChar w:fldCharType="begin"/>
      </w:r>
      <w:r>
        <w:rPr>
          <w:noProof/>
        </w:rPr>
        <w:instrText xml:space="preserve"> PAGEREF _Toc62398082 \h </w:instrText>
      </w:r>
      <w:r>
        <w:rPr>
          <w:noProof/>
        </w:rPr>
      </w:r>
      <w:r>
        <w:rPr>
          <w:noProof/>
        </w:rPr>
        <w:fldChar w:fldCharType="separate"/>
      </w:r>
      <w:r w:rsidR="00E9522F">
        <w:rPr>
          <w:noProof/>
        </w:rPr>
        <w:t>16</w:t>
      </w:r>
      <w:r>
        <w:rPr>
          <w:noProof/>
        </w:rPr>
        <w:fldChar w:fldCharType="end"/>
      </w:r>
    </w:p>
    <w:p w14:paraId="4CF593F0" w14:textId="28E41229" w:rsidR="004B2491" w:rsidRDefault="004B2491" w:rsidP="004B2491">
      <w:pPr>
        <w:pStyle w:val="TOC2"/>
        <w:rPr>
          <w:rFonts w:asciiTheme="minorHAnsi" w:hAnsiTheme="minorHAnsi" w:cstheme="minorBidi"/>
          <w:noProof/>
          <w:color w:val="auto"/>
          <w:sz w:val="22"/>
          <w:szCs w:val="22"/>
        </w:rPr>
      </w:pPr>
      <w:r w:rsidRPr="002B600C">
        <w:rPr>
          <w:rFonts w:cs="Times New Roman"/>
          <w:noProof/>
        </w:rPr>
        <w:t>4.1</w:t>
      </w:r>
      <w:r>
        <w:rPr>
          <w:rFonts w:asciiTheme="minorHAnsi" w:hAnsiTheme="minorHAnsi" w:cstheme="minorBidi"/>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_Toc62398083 \h </w:instrText>
      </w:r>
      <w:r>
        <w:rPr>
          <w:noProof/>
        </w:rPr>
      </w:r>
      <w:r>
        <w:rPr>
          <w:noProof/>
        </w:rPr>
        <w:fldChar w:fldCharType="separate"/>
      </w:r>
      <w:r w:rsidR="00E9522F">
        <w:rPr>
          <w:noProof/>
        </w:rPr>
        <w:t>16</w:t>
      </w:r>
      <w:r>
        <w:rPr>
          <w:noProof/>
        </w:rPr>
        <w:fldChar w:fldCharType="end"/>
      </w:r>
    </w:p>
    <w:p w14:paraId="04392F6A" w14:textId="282E9EE0" w:rsidR="004B2491" w:rsidRDefault="004B2491" w:rsidP="004B2491">
      <w:pPr>
        <w:pStyle w:val="TOC2"/>
        <w:rPr>
          <w:rFonts w:asciiTheme="minorHAnsi" w:hAnsiTheme="minorHAnsi" w:cstheme="minorBidi"/>
          <w:noProof/>
          <w:color w:val="auto"/>
          <w:sz w:val="22"/>
          <w:szCs w:val="22"/>
        </w:rPr>
      </w:pPr>
      <w:r w:rsidRPr="002B600C">
        <w:rPr>
          <w:rFonts w:cs="Times New Roman"/>
          <w:noProof/>
        </w:rPr>
        <w:t>4.2</w:t>
      </w:r>
      <w:r>
        <w:rPr>
          <w:rFonts w:asciiTheme="minorHAnsi" w:hAnsiTheme="minorHAnsi" w:cstheme="minorBidi"/>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_Toc62398084 \h </w:instrText>
      </w:r>
      <w:r>
        <w:rPr>
          <w:noProof/>
        </w:rPr>
      </w:r>
      <w:r>
        <w:rPr>
          <w:noProof/>
        </w:rPr>
        <w:fldChar w:fldCharType="separate"/>
      </w:r>
      <w:r w:rsidR="00E9522F">
        <w:rPr>
          <w:noProof/>
        </w:rPr>
        <w:t>16</w:t>
      </w:r>
      <w:r>
        <w:rPr>
          <w:noProof/>
        </w:rPr>
        <w:fldChar w:fldCharType="end"/>
      </w:r>
    </w:p>
    <w:p w14:paraId="20DCA517" w14:textId="33C9EE0E" w:rsidR="004B2491" w:rsidRDefault="004B2491" w:rsidP="004B2491">
      <w:pPr>
        <w:pStyle w:val="TOC2"/>
        <w:rPr>
          <w:rFonts w:asciiTheme="minorHAnsi" w:hAnsiTheme="minorHAnsi" w:cstheme="minorBidi"/>
          <w:noProof/>
          <w:color w:val="auto"/>
          <w:sz w:val="22"/>
          <w:szCs w:val="22"/>
        </w:rPr>
      </w:pPr>
      <w:r w:rsidRPr="002B600C">
        <w:rPr>
          <w:rFonts w:cs="Times New Roman"/>
          <w:noProof/>
        </w:rPr>
        <w:t>4.3</w:t>
      </w:r>
      <w:r>
        <w:rPr>
          <w:rFonts w:asciiTheme="minorHAnsi" w:hAnsiTheme="minorHAnsi" w:cstheme="minorBidi"/>
          <w:noProof/>
          <w:color w:val="auto"/>
          <w:sz w:val="22"/>
          <w:szCs w:val="22"/>
        </w:rPr>
        <w:tab/>
      </w:r>
      <w:r>
        <w:rPr>
          <w:noProof/>
        </w:rPr>
        <w:t>Recording other Adverse Events</w:t>
      </w:r>
      <w:r>
        <w:rPr>
          <w:noProof/>
        </w:rPr>
        <w:tab/>
      </w:r>
      <w:r>
        <w:rPr>
          <w:noProof/>
        </w:rPr>
        <w:fldChar w:fldCharType="begin"/>
      </w:r>
      <w:r>
        <w:rPr>
          <w:noProof/>
        </w:rPr>
        <w:instrText xml:space="preserve"> PAGEREF _Toc62398085 \h </w:instrText>
      </w:r>
      <w:r>
        <w:rPr>
          <w:noProof/>
        </w:rPr>
      </w:r>
      <w:r>
        <w:rPr>
          <w:noProof/>
        </w:rPr>
        <w:fldChar w:fldCharType="separate"/>
      </w:r>
      <w:r w:rsidR="00E9522F">
        <w:rPr>
          <w:noProof/>
        </w:rPr>
        <w:t>17</w:t>
      </w:r>
      <w:r>
        <w:rPr>
          <w:noProof/>
        </w:rPr>
        <w:fldChar w:fldCharType="end"/>
      </w:r>
    </w:p>
    <w:p w14:paraId="4BB623F1" w14:textId="77EE9C37" w:rsidR="004B2491" w:rsidRDefault="004B2491" w:rsidP="004B2491">
      <w:pPr>
        <w:pStyle w:val="TOC2"/>
        <w:rPr>
          <w:rFonts w:asciiTheme="minorHAnsi" w:hAnsiTheme="minorHAnsi" w:cstheme="minorBidi"/>
          <w:noProof/>
          <w:color w:val="auto"/>
          <w:sz w:val="22"/>
          <w:szCs w:val="22"/>
        </w:rPr>
      </w:pPr>
      <w:r w:rsidRPr="002B600C">
        <w:rPr>
          <w:rFonts w:cs="Times New Roman"/>
          <w:noProof/>
        </w:rPr>
        <w:t>4.4</w:t>
      </w:r>
      <w:r>
        <w:rPr>
          <w:rFonts w:asciiTheme="minorHAnsi" w:hAnsiTheme="minorHAnsi" w:cstheme="minorBidi"/>
          <w:noProof/>
          <w:color w:val="auto"/>
          <w:sz w:val="22"/>
          <w:szCs w:val="22"/>
        </w:rPr>
        <w:tab/>
      </w:r>
      <w:r>
        <w:rPr>
          <w:noProof/>
        </w:rPr>
        <w:t>Role of the Data Monitoring Committee (DMC)</w:t>
      </w:r>
      <w:r>
        <w:rPr>
          <w:noProof/>
        </w:rPr>
        <w:tab/>
      </w:r>
      <w:r>
        <w:rPr>
          <w:noProof/>
        </w:rPr>
        <w:fldChar w:fldCharType="begin"/>
      </w:r>
      <w:r>
        <w:rPr>
          <w:noProof/>
        </w:rPr>
        <w:instrText xml:space="preserve"> PAGEREF _Toc62398086 \h </w:instrText>
      </w:r>
      <w:r>
        <w:rPr>
          <w:noProof/>
        </w:rPr>
      </w:r>
      <w:r>
        <w:rPr>
          <w:noProof/>
        </w:rPr>
        <w:fldChar w:fldCharType="separate"/>
      </w:r>
      <w:r w:rsidR="00E9522F">
        <w:rPr>
          <w:noProof/>
        </w:rPr>
        <w:t>17</w:t>
      </w:r>
      <w:r>
        <w:rPr>
          <w:noProof/>
        </w:rPr>
        <w:fldChar w:fldCharType="end"/>
      </w:r>
    </w:p>
    <w:p w14:paraId="258DC46C" w14:textId="4EC932BD" w:rsidR="004B2491" w:rsidRDefault="004B2491" w:rsidP="004B2491">
      <w:pPr>
        <w:pStyle w:val="TOC2"/>
        <w:rPr>
          <w:rFonts w:asciiTheme="minorHAnsi" w:hAnsiTheme="minorHAnsi" w:cstheme="minorBidi"/>
          <w:noProof/>
          <w:color w:val="auto"/>
          <w:sz w:val="22"/>
          <w:szCs w:val="22"/>
        </w:rPr>
      </w:pPr>
      <w:r w:rsidRPr="002B600C">
        <w:rPr>
          <w:rFonts w:cs="Times New Roman"/>
          <w:noProof/>
        </w:rPr>
        <w:t>4.5</w:t>
      </w:r>
      <w:r>
        <w:rPr>
          <w:rFonts w:asciiTheme="minorHAnsi" w:hAnsiTheme="minorHAnsi" w:cstheme="minorBidi"/>
          <w:noProof/>
          <w:color w:val="auto"/>
          <w:sz w:val="22"/>
          <w:szCs w:val="22"/>
        </w:rPr>
        <w:tab/>
      </w:r>
      <w:r>
        <w:rPr>
          <w:noProof/>
        </w:rPr>
        <w:t>Blinding</w:t>
      </w:r>
      <w:r>
        <w:rPr>
          <w:noProof/>
        </w:rPr>
        <w:tab/>
      </w:r>
      <w:r>
        <w:rPr>
          <w:noProof/>
        </w:rPr>
        <w:fldChar w:fldCharType="begin"/>
      </w:r>
      <w:r>
        <w:rPr>
          <w:noProof/>
        </w:rPr>
        <w:instrText xml:space="preserve"> PAGEREF _Toc62398087 \h </w:instrText>
      </w:r>
      <w:r>
        <w:rPr>
          <w:noProof/>
        </w:rPr>
      </w:r>
      <w:r>
        <w:rPr>
          <w:noProof/>
        </w:rPr>
        <w:fldChar w:fldCharType="separate"/>
      </w:r>
      <w:r w:rsidR="00E9522F">
        <w:rPr>
          <w:noProof/>
        </w:rPr>
        <w:t>17</w:t>
      </w:r>
      <w:r>
        <w:rPr>
          <w:noProof/>
        </w:rPr>
        <w:fldChar w:fldCharType="end"/>
      </w:r>
    </w:p>
    <w:p w14:paraId="4AB51DFA" w14:textId="47D8B12F" w:rsidR="004B2491" w:rsidRDefault="004B2491" w:rsidP="004B2491">
      <w:pPr>
        <w:pStyle w:val="TOC1"/>
        <w:rPr>
          <w:rFonts w:asciiTheme="minorHAnsi" w:hAnsiTheme="minorHAnsi" w:cstheme="minorBidi"/>
          <w:noProof/>
          <w:color w:val="auto"/>
          <w:sz w:val="22"/>
          <w:szCs w:val="22"/>
        </w:rPr>
      </w:pPr>
      <w:r w:rsidRPr="002B600C">
        <w:rPr>
          <w:rFonts w:cs="Times New Roman"/>
          <w:noProof/>
        </w:rPr>
        <w:t>5</w:t>
      </w:r>
      <w:r>
        <w:rPr>
          <w:rFonts w:asciiTheme="minorHAnsi" w:hAnsiTheme="minorHAnsi" w:cstheme="minorBidi"/>
          <w:noProof/>
          <w:color w:val="auto"/>
          <w:sz w:val="22"/>
          <w:szCs w:val="22"/>
        </w:rPr>
        <w:tab/>
      </w:r>
      <w:r>
        <w:rPr>
          <w:noProof/>
        </w:rPr>
        <w:t>Quality Management</w:t>
      </w:r>
      <w:r>
        <w:rPr>
          <w:noProof/>
        </w:rPr>
        <w:tab/>
      </w:r>
      <w:r>
        <w:rPr>
          <w:noProof/>
        </w:rPr>
        <w:fldChar w:fldCharType="begin"/>
      </w:r>
      <w:r>
        <w:rPr>
          <w:noProof/>
        </w:rPr>
        <w:instrText xml:space="preserve"> PAGEREF _Toc62398088 \h </w:instrText>
      </w:r>
      <w:r>
        <w:rPr>
          <w:noProof/>
        </w:rPr>
      </w:r>
      <w:r>
        <w:rPr>
          <w:noProof/>
        </w:rPr>
        <w:fldChar w:fldCharType="separate"/>
      </w:r>
      <w:r w:rsidR="00E9522F">
        <w:rPr>
          <w:noProof/>
        </w:rPr>
        <w:t>18</w:t>
      </w:r>
      <w:r>
        <w:rPr>
          <w:noProof/>
        </w:rPr>
        <w:fldChar w:fldCharType="end"/>
      </w:r>
    </w:p>
    <w:p w14:paraId="214BE93F" w14:textId="56CCDE4B" w:rsidR="004B2491" w:rsidRDefault="004B2491" w:rsidP="004B2491">
      <w:pPr>
        <w:pStyle w:val="TOC2"/>
        <w:rPr>
          <w:rFonts w:asciiTheme="minorHAnsi" w:hAnsiTheme="minorHAnsi" w:cstheme="minorBidi"/>
          <w:noProof/>
          <w:color w:val="auto"/>
          <w:sz w:val="22"/>
          <w:szCs w:val="22"/>
        </w:rPr>
      </w:pPr>
      <w:r w:rsidRPr="002B600C">
        <w:rPr>
          <w:rFonts w:cs="Times New Roman"/>
          <w:noProof/>
        </w:rPr>
        <w:t>5.1</w:t>
      </w:r>
      <w:r>
        <w:rPr>
          <w:rFonts w:asciiTheme="minorHAnsi" w:hAnsiTheme="minorHAnsi" w:cstheme="minorBidi"/>
          <w:noProof/>
          <w:color w:val="auto"/>
          <w:sz w:val="22"/>
          <w:szCs w:val="22"/>
        </w:rPr>
        <w:tab/>
      </w:r>
      <w:r>
        <w:rPr>
          <w:noProof/>
        </w:rPr>
        <w:t>Quality By Design Principles</w:t>
      </w:r>
      <w:r>
        <w:rPr>
          <w:noProof/>
        </w:rPr>
        <w:tab/>
      </w:r>
      <w:r>
        <w:rPr>
          <w:noProof/>
        </w:rPr>
        <w:fldChar w:fldCharType="begin"/>
      </w:r>
      <w:r>
        <w:rPr>
          <w:noProof/>
        </w:rPr>
        <w:instrText xml:space="preserve"> PAGEREF _Toc62398089 \h </w:instrText>
      </w:r>
      <w:r>
        <w:rPr>
          <w:noProof/>
        </w:rPr>
      </w:r>
      <w:r>
        <w:rPr>
          <w:noProof/>
        </w:rPr>
        <w:fldChar w:fldCharType="separate"/>
      </w:r>
      <w:r w:rsidR="00E9522F">
        <w:rPr>
          <w:noProof/>
        </w:rPr>
        <w:t>18</w:t>
      </w:r>
      <w:r>
        <w:rPr>
          <w:noProof/>
        </w:rPr>
        <w:fldChar w:fldCharType="end"/>
      </w:r>
    </w:p>
    <w:p w14:paraId="783FDF2A" w14:textId="0FB59E43" w:rsidR="004B2491" w:rsidRDefault="004B2491" w:rsidP="004B2491">
      <w:pPr>
        <w:pStyle w:val="TOC2"/>
        <w:rPr>
          <w:rFonts w:asciiTheme="minorHAnsi" w:hAnsiTheme="minorHAnsi" w:cstheme="minorBidi"/>
          <w:noProof/>
          <w:color w:val="auto"/>
          <w:sz w:val="22"/>
          <w:szCs w:val="22"/>
        </w:rPr>
      </w:pPr>
      <w:r w:rsidRPr="002B600C">
        <w:rPr>
          <w:rFonts w:cs="Times New Roman"/>
          <w:noProof/>
        </w:rPr>
        <w:t>5.2</w:t>
      </w:r>
      <w:r>
        <w:rPr>
          <w:rFonts w:asciiTheme="minorHAnsi" w:hAnsiTheme="minorHAnsi" w:cstheme="minorBidi"/>
          <w:noProof/>
          <w:color w:val="auto"/>
          <w:sz w:val="22"/>
          <w:szCs w:val="22"/>
        </w:rPr>
        <w:tab/>
      </w:r>
      <w:r>
        <w:rPr>
          <w:noProof/>
        </w:rPr>
        <w:t>Training and monitoring</w:t>
      </w:r>
      <w:r>
        <w:rPr>
          <w:noProof/>
        </w:rPr>
        <w:tab/>
      </w:r>
      <w:r>
        <w:rPr>
          <w:noProof/>
        </w:rPr>
        <w:fldChar w:fldCharType="begin"/>
      </w:r>
      <w:r>
        <w:rPr>
          <w:noProof/>
        </w:rPr>
        <w:instrText xml:space="preserve"> PAGEREF _Toc62398090 \h </w:instrText>
      </w:r>
      <w:r>
        <w:rPr>
          <w:noProof/>
        </w:rPr>
      </w:r>
      <w:r>
        <w:rPr>
          <w:noProof/>
        </w:rPr>
        <w:fldChar w:fldCharType="separate"/>
      </w:r>
      <w:r w:rsidR="00E9522F">
        <w:rPr>
          <w:noProof/>
        </w:rPr>
        <w:t>18</w:t>
      </w:r>
      <w:r>
        <w:rPr>
          <w:noProof/>
        </w:rPr>
        <w:fldChar w:fldCharType="end"/>
      </w:r>
    </w:p>
    <w:p w14:paraId="456140D3" w14:textId="1FC47A36" w:rsidR="004B2491" w:rsidRDefault="004B2491" w:rsidP="004B2491">
      <w:pPr>
        <w:pStyle w:val="TOC2"/>
        <w:rPr>
          <w:rFonts w:asciiTheme="minorHAnsi" w:hAnsiTheme="minorHAnsi" w:cstheme="minorBidi"/>
          <w:noProof/>
          <w:color w:val="auto"/>
          <w:sz w:val="22"/>
          <w:szCs w:val="22"/>
        </w:rPr>
      </w:pPr>
      <w:r w:rsidRPr="002B600C">
        <w:rPr>
          <w:rFonts w:cs="Times New Roman"/>
          <w:noProof/>
        </w:rPr>
        <w:t>5.3</w:t>
      </w:r>
      <w:r>
        <w:rPr>
          <w:rFonts w:asciiTheme="minorHAnsi" w:hAnsiTheme="minorHAnsi" w:cstheme="minorBidi"/>
          <w:noProof/>
          <w:color w:val="auto"/>
          <w:sz w:val="22"/>
          <w:szCs w:val="22"/>
        </w:rPr>
        <w:tab/>
      </w:r>
      <w:r>
        <w:rPr>
          <w:noProof/>
        </w:rPr>
        <w:t>Data management</w:t>
      </w:r>
      <w:r>
        <w:rPr>
          <w:noProof/>
        </w:rPr>
        <w:tab/>
      </w:r>
      <w:r>
        <w:rPr>
          <w:noProof/>
        </w:rPr>
        <w:fldChar w:fldCharType="begin"/>
      </w:r>
      <w:r>
        <w:rPr>
          <w:noProof/>
        </w:rPr>
        <w:instrText xml:space="preserve"> PAGEREF _Toc62398091 \h </w:instrText>
      </w:r>
      <w:r>
        <w:rPr>
          <w:noProof/>
        </w:rPr>
      </w:r>
      <w:r>
        <w:rPr>
          <w:noProof/>
        </w:rPr>
        <w:fldChar w:fldCharType="separate"/>
      </w:r>
      <w:r w:rsidR="00E9522F">
        <w:rPr>
          <w:noProof/>
        </w:rPr>
        <w:t>19</w:t>
      </w:r>
      <w:r>
        <w:rPr>
          <w:noProof/>
        </w:rPr>
        <w:fldChar w:fldCharType="end"/>
      </w:r>
    </w:p>
    <w:p w14:paraId="3F00AE27" w14:textId="10EA274B" w:rsidR="004B2491" w:rsidRDefault="004B2491" w:rsidP="004B2491">
      <w:pPr>
        <w:pStyle w:val="TOC2"/>
        <w:rPr>
          <w:rFonts w:asciiTheme="minorHAnsi" w:hAnsiTheme="minorHAnsi" w:cstheme="minorBidi"/>
          <w:noProof/>
          <w:color w:val="auto"/>
          <w:sz w:val="22"/>
          <w:szCs w:val="22"/>
        </w:rPr>
      </w:pPr>
      <w:r w:rsidRPr="002B600C">
        <w:rPr>
          <w:rFonts w:cs="Times New Roman"/>
          <w:noProof/>
        </w:rPr>
        <w:t>5.4</w:t>
      </w:r>
      <w:r>
        <w:rPr>
          <w:rFonts w:asciiTheme="minorHAnsi" w:hAnsiTheme="minorHAnsi" w:cstheme="minorBidi"/>
          <w:noProof/>
          <w:color w:val="auto"/>
          <w:sz w:val="22"/>
          <w:szCs w:val="22"/>
        </w:rPr>
        <w:tab/>
      </w:r>
      <w:r>
        <w:rPr>
          <w:noProof/>
        </w:rPr>
        <w:t>Source documents and archiving</w:t>
      </w:r>
      <w:r>
        <w:rPr>
          <w:noProof/>
        </w:rPr>
        <w:tab/>
      </w:r>
      <w:r>
        <w:rPr>
          <w:noProof/>
        </w:rPr>
        <w:fldChar w:fldCharType="begin"/>
      </w:r>
      <w:r>
        <w:rPr>
          <w:noProof/>
        </w:rPr>
        <w:instrText xml:space="preserve"> PAGEREF _Toc62398092 \h </w:instrText>
      </w:r>
      <w:r>
        <w:rPr>
          <w:noProof/>
        </w:rPr>
      </w:r>
      <w:r>
        <w:rPr>
          <w:noProof/>
        </w:rPr>
        <w:fldChar w:fldCharType="separate"/>
      </w:r>
      <w:r w:rsidR="00E9522F">
        <w:rPr>
          <w:noProof/>
        </w:rPr>
        <w:t>19</w:t>
      </w:r>
      <w:r>
        <w:rPr>
          <w:noProof/>
        </w:rPr>
        <w:fldChar w:fldCharType="end"/>
      </w:r>
    </w:p>
    <w:p w14:paraId="1825DD4C" w14:textId="422C6236" w:rsidR="004B2491" w:rsidRDefault="004B2491" w:rsidP="004B2491">
      <w:pPr>
        <w:pStyle w:val="TOC1"/>
        <w:rPr>
          <w:rFonts w:asciiTheme="minorHAnsi" w:hAnsiTheme="minorHAnsi" w:cstheme="minorBidi"/>
          <w:noProof/>
          <w:color w:val="auto"/>
          <w:sz w:val="22"/>
          <w:szCs w:val="22"/>
        </w:rPr>
      </w:pPr>
      <w:r w:rsidRPr="002B600C">
        <w:rPr>
          <w:rFonts w:cs="Times New Roman"/>
          <w:noProof/>
        </w:rPr>
        <w:t>6</w:t>
      </w:r>
      <w:r>
        <w:rPr>
          <w:rFonts w:asciiTheme="minorHAnsi" w:hAnsiTheme="minorHAnsi" w:cstheme="minorBidi"/>
          <w:noProof/>
          <w:color w:val="auto"/>
          <w:sz w:val="22"/>
          <w:szCs w:val="22"/>
        </w:rPr>
        <w:tab/>
      </w:r>
      <w:r>
        <w:rPr>
          <w:noProof/>
        </w:rPr>
        <w:t>Operational and administrative details</w:t>
      </w:r>
      <w:r>
        <w:rPr>
          <w:noProof/>
        </w:rPr>
        <w:tab/>
      </w:r>
      <w:r>
        <w:rPr>
          <w:noProof/>
        </w:rPr>
        <w:fldChar w:fldCharType="begin"/>
      </w:r>
      <w:r>
        <w:rPr>
          <w:noProof/>
        </w:rPr>
        <w:instrText xml:space="preserve"> PAGEREF _Toc62398093 \h </w:instrText>
      </w:r>
      <w:r>
        <w:rPr>
          <w:noProof/>
        </w:rPr>
      </w:r>
      <w:r>
        <w:rPr>
          <w:noProof/>
        </w:rPr>
        <w:fldChar w:fldCharType="separate"/>
      </w:r>
      <w:r w:rsidR="00E9522F">
        <w:rPr>
          <w:noProof/>
        </w:rPr>
        <w:t>19</w:t>
      </w:r>
      <w:r>
        <w:rPr>
          <w:noProof/>
        </w:rPr>
        <w:fldChar w:fldCharType="end"/>
      </w:r>
    </w:p>
    <w:p w14:paraId="7FA758E3" w14:textId="6698BA52" w:rsidR="004B2491" w:rsidRDefault="004B2491" w:rsidP="004B2491">
      <w:pPr>
        <w:pStyle w:val="TOC2"/>
        <w:rPr>
          <w:rFonts w:asciiTheme="minorHAnsi" w:hAnsiTheme="minorHAnsi" w:cstheme="minorBidi"/>
          <w:noProof/>
          <w:color w:val="auto"/>
          <w:sz w:val="22"/>
          <w:szCs w:val="22"/>
        </w:rPr>
      </w:pPr>
      <w:r w:rsidRPr="002B600C">
        <w:rPr>
          <w:rFonts w:cs="Times New Roman"/>
          <w:noProof/>
        </w:rPr>
        <w:t>6.1</w:t>
      </w:r>
      <w:r>
        <w:rPr>
          <w:rFonts w:asciiTheme="minorHAnsi" w:hAnsiTheme="minorHAnsi" w:cstheme="minorBidi"/>
          <w:noProof/>
          <w:color w:val="auto"/>
          <w:sz w:val="22"/>
          <w:szCs w:val="22"/>
        </w:rPr>
        <w:tab/>
      </w:r>
      <w:r>
        <w:rPr>
          <w:noProof/>
        </w:rPr>
        <w:t>Sponsor and coordination</w:t>
      </w:r>
      <w:r>
        <w:rPr>
          <w:noProof/>
        </w:rPr>
        <w:tab/>
      </w:r>
      <w:r>
        <w:rPr>
          <w:noProof/>
        </w:rPr>
        <w:fldChar w:fldCharType="begin"/>
      </w:r>
      <w:r>
        <w:rPr>
          <w:noProof/>
        </w:rPr>
        <w:instrText xml:space="preserve"> PAGEREF _Toc62398094 \h </w:instrText>
      </w:r>
      <w:r>
        <w:rPr>
          <w:noProof/>
        </w:rPr>
      </w:r>
      <w:r>
        <w:rPr>
          <w:noProof/>
        </w:rPr>
        <w:fldChar w:fldCharType="separate"/>
      </w:r>
      <w:r w:rsidR="00E9522F">
        <w:rPr>
          <w:noProof/>
        </w:rPr>
        <w:t>19</w:t>
      </w:r>
      <w:r>
        <w:rPr>
          <w:noProof/>
        </w:rPr>
        <w:fldChar w:fldCharType="end"/>
      </w:r>
    </w:p>
    <w:p w14:paraId="520A0A14" w14:textId="47244B96" w:rsidR="004B2491" w:rsidRDefault="004B2491" w:rsidP="004B2491">
      <w:pPr>
        <w:pStyle w:val="TOC2"/>
        <w:rPr>
          <w:rFonts w:asciiTheme="minorHAnsi" w:hAnsiTheme="minorHAnsi" w:cstheme="minorBidi"/>
          <w:noProof/>
          <w:color w:val="auto"/>
          <w:sz w:val="22"/>
          <w:szCs w:val="22"/>
        </w:rPr>
      </w:pPr>
      <w:r w:rsidRPr="002B600C">
        <w:rPr>
          <w:rFonts w:cs="Times New Roman"/>
          <w:noProof/>
        </w:rPr>
        <w:t>6.2</w:t>
      </w:r>
      <w:r>
        <w:rPr>
          <w:rFonts w:asciiTheme="minorHAnsi" w:hAnsiTheme="minorHAnsi" w:cstheme="minorBidi"/>
          <w:noProof/>
          <w:color w:val="auto"/>
          <w:sz w:val="22"/>
          <w:szCs w:val="22"/>
        </w:rPr>
        <w:tab/>
      </w:r>
      <w:r>
        <w:rPr>
          <w:noProof/>
        </w:rPr>
        <w:t>Funding</w:t>
      </w:r>
      <w:r>
        <w:rPr>
          <w:noProof/>
        </w:rPr>
        <w:tab/>
      </w:r>
      <w:r>
        <w:rPr>
          <w:noProof/>
        </w:rPr>
        <w:fldChar w:fldCharType="begin"/>
      </w:r>
      <w:r>
        <w:rPr>
          <w:noProof/>
        </w:rPr>
        <w:instrText xml:space="preserve"> PAGEREF _Toc62398095 \h </w:instrText>
      </w:r>
      <w:r>
        <w:rPr>
          <w:noProof/>
        </w:rPr>
      </w:r>
      <w:r>
        <w:rPr>
          <w:noProof/>
        </w:rPr>
        <w:fldChar w:fldCharType="separate"/>
      </w:r>
      <w:r w:rsidR="00E9522F">
        <w:rPr>
          <w:noProof/>
        </w:rPr>
        <w:t>19</w:t>
      </w:r>
      <w:r>
        <w:rPr>
          <w:noProof/>
        </w:rPr>
        <w:fldChar w:fldCharType="end"/>
      </w:r>
    </w:p>
    <w:p w14:paraId="663186CB" w14:textId="51F16DCA" w:rsidR="004B2491" w:rsidRDefault="004B2491" w:rsidP="004B2491">
      <w:pPr>
        <w:pStyle w:val="TOC2"/>
        <w:rPr>
          <w:rFonts w:asciiTheme="minorHAnsi" w:hAnsiTheme="minorHAnsi" w:cstheme="minorBidi"/>
          <w:noProof/>
          <w:color w:val="auto"/>
          <w:sz w:val="22"/>
          <w:szCs w:val="22"/>
        </w:rPr>
      </w:pPr>
      <w:r w:rsidRPr="002B600C">
        <w:rPr>
          <w:rFonts w:cs="Times New Roman"/>
          <w:noProof/>
        </w:rPr>
        <w:t>6.3</w:t>
      </w:r>
      <w:r>
        <w:rPr>
          <w:rFonts w:asciiTheme="minorHAnsi" w:hAnsiTheme="minorHAnsi" w:cstheme="minorBidi"/>
          <w:noProof/>
          <w:color w:val="auto"/>
          <w:sz w:val="22"/>
          <w:szCs w:val="22"/>
        </w:rPr>
        <w:tab/>
      </w:r>
      <w:r>
        <w:rPr>
          <w:noProof/>
        </w:rPr>
        <w:t>Indemnity</w:t>
      </w:r>
      <w:r>
        <w:rPr>
          <w:noProof/>
        </w:rPr>
        <w:tab/>
      </w:r>
      <w:r>
        <w:rPr>
          <w:noProof/>
        </w:rPr>
        <w:fldChar w:fldCharType="begin"/>
      </w:r>
      <w:r>
        <w:rPr>
          <w:noProof/>
        </w:rPr>
        <w:instrText xml:space="preserve"> PAGEREF _Toc62398096 \h </w:instrText>
      </w:r>
      <w:r>
        <w:rPr>
          <w:noProof/>
        </w:rPr>
      </w:r>
      <w:r>
        <w:rPr>
          <w:noProof/>
        </w:rPr>
        <w:fldChar w:fldCharType="separate"/>
      </w:r>
      <w:r w:rsidR="00E9522F">
        <w:rPr>
          <w:noProof/>
        </w:rPr>
        <w:t>20</w:t>
      </w:r>
      <w:r>
        <w:rPr>
          <w:noProof/>
        </w:rPr>
        <w:fldChar w:fldCharType="end"/>
      </w:r>
    </w:p>
    <w:p w14:paraId="150CF84F" w14:textId="4A80506D" w:rsidR="004B2491" w:rsidRDefault="004B2491" w:rsidP="004B2491">
      <w:pPr>
        <w:pStyle w:val="TOC2"/>
        <w:rPr>
          <w:rFonts w:asciiTheme="minorHAnsi" w:hAnsiTheme="minorHAnsi" w:cstheme="minorBidi"/>
          <w:noProof/>
          <w:color w:val="auto"/>
          <w:sz w:val="22"/>
          <w:szCs w:val="22"/>
        </w:rPr>
      </w:pPr>
      <w:r w:rsidRPr="002B600C">
        <w:rPr>
          <w:rFonts w:cs="Times New Roman"/>
          <w:noProof/>
        </w:rPr>
        <w:t>6.4</w:t>
      </w:r>
      <w:r>
        <w:rPr>
          <w:rFonts w:asciiTheme="minorHAnsi" w:hAnsiTheme="minorHAnsi" w:cstheme="minorBidi"/>
          <w:noProof/>
          <w:color w:val="auto"/>
          <w:sz w:val="22"/>
          <w:szCs w:val="22"/>
        </w:rPr>
        <w:tab/>
      </w:r>
      <w:r>
        <w:rPr>
          <w:noProof/>
        </w:rPr>
        <w:t>Local Clinical Centres</w:t>
      </w:r>
      <w:r>
        <w:rPr>
          <w:noProof/>
        </w:rPr>
        <w:tab/>
      </w:r>
      <w:r>
        <w:rPr>
          <w:noProof/>
        </w:rPr>
        <w:fldChar w:fldCharType="begin"/>
      </w:r>
      <w:r>
        <w:rPr>
          <w:noProof/>
        </w:rPr>
        <w:instrText xml:space="preserve"> PAGEREF _Toc62398097 \h </w:instrText>
      </w:r>
      <w:r>
        <w:rPr>
          <w:noProof/>
        </w:rPr>
      </w:r>
      <w:r>
        <w:rPr>
          <w:noProof/>
        </w:rPr>
        <w:fldChar w:fldCharType="separate"/>
      </w:r>
      <w:r w:rsidR="00E9522F">
        <w:rPr>
          <w:noProof/>
        </w:rPr>
        <w:t>20</w:t>
      </w:r>
      <w:r>
        <w:rPr>
          <w:noProof/>
        </w:rPr>
        <w:fldChar w:fldCharType="end"/>
      </w:r>
    </w:p>
    <w:p w14:paraId="2D9EAB05" w14:textId="34387515" w:rsidR="004B2491" w:rsidRDefault="004B2491" w:rsidP="004B2491">
      <w:pPr>
        <w:pStyle w:val="TOC2"/>
        <w:rPr>
          <w:rFonts w:asciiTheme="minorHAnsi" w:hAnsiTheme="minorHAnsi" w:cstheme="minorBidi"/>
          <w:noProof/>
          <w:color w:val="auto"/>
          <w:sz w:val="22"/>
          <w:szCs w:val="22"/>
        </w:rPr>
      </w:pPr>
      <w:r w:rsidRPr="002B600C">
        <w:rPr>
          <w:rFonts w:cs="Times New Roman"/>
          <w:noProof/>
        </w:rPr>
        <w:t>6.5</w:t>
      </w:r>
      <w:r>
        <w:rPr>
          <w:rFonts w:asciiTheme="minorHAnsi" w:hAnsiTheme="minorHAnsi" w:cstheme="minorBidi"/>
          <w:noProof/>
          <w:color w:val="auto"/>
          <w:sz w:val="22"/>
          <w:szCs w:val="22"/>
        </w:rPr>
        <w:tab/>
      </w:r>
      <w:r>
        <w:rPr>
          <w:noProof/>
        </w:rPr>
        <w:t>Supply of study treatments</w:t>
      </w:r>
      <w:r>
        <w:rPr>
          <w:noProof/>
        </w:rPr>
        <w:tab/>
      </w:r>
      <w:r>
        <w:rPr>
          <w:noProof/>
        </w:rPr>
        <w:fldChar w:fldCharType="begin"/>
      </w:r>
      <w:r>
        <w:rPr>
          <w:noProof/>
        </w:rPr>
        <w:instrText xml:space="preserve"> PAGEREF _Toc62398098 \h </w:instrText>
      </w:r>
      <w:r>
        <w:rPr>
          <w:noProof/>
        </w:rPr>
      </w:r>
      <w:r>
        <w:rPr>
          <w:noProof/>
        </w:rPr>
        <w:fldChar w:fldCharType="separate"/>
      </w:r>
      <w:r w:rsidR="00E9522F">
        <w:rPr>
          <w:noProof/>
        </w:rPr>
        <w:t>20</w:t>
      </w:r>
      <w:r>
        <w:rPr>
          <w:noProof/>
        </w:rPr>
        <w:fldChar w:fldCharType="end"/>
      </w:r>
    </w:p>
    <w:p w14:paraId="3B139AC2" w14:textId="4A2405C4" w:rsidR="004B2491" w:rsidRDefault="004B2491" w:rsidP="004B2491">
      <w:pPr>
        <w:pStyle w:val="TOC2"/>
        <w:rPr>
          <w:rFonts w:asciiTheme="minorHAnsi" w:hAnsiTheme="minorHAnsi" w:cstheme="minorBidi"/>
          <w:noProof/>
          <w:color w:val="auto"/>
          <w:sz w:val="22"/>
          <w:szCs w:val="22"/>
        </w:rPr>
      </w:pPr>
      <w:r w:rsidRPr="002B600C">
        <w:rPr>
          <w:rFonts w:cs="Times New Roman"/>
          <w:noProof/>
        </w:rPr>
        <w:t>6.6</w:t>
      </w:r>
      <w:r>
        <w:rPr>
          <w:rFonts w:asciiTheme="minorHAnsi" w:hAnsiTheme="minorHAnsi" w:cstheme="minorBidi"/>
          <w:noProof/>
          <w:color w:val="auto"/>
          <w:sz w:val="22"/>
          <w:szCs w:val="22"/>
        </w:rPr>
        <w:tab/>
      </w:r>
      <w:r>
        <w:rPr>
          <w:noProof/>
        </w:rPr>
        <w:t>End of trial</w:t>
      </w:r>
      <w:r>
        <w:rPr>
          <w:noProof/>
        </w:rPr>
        <w:tab/>
      </w:r>
      <w:r>
        <w:rPr>
          <w:noProof/>
        </w:rPr>
        <w:fldChar w:fldCharType="begin"/>
      </w:r>
      <w:r>
        <w:rPr>
          <w:noProof/>
        </w:rPr>
        <w:instrText xml:space="preserve"> PAGEREF _Toc62398099 \h </w:instrText>
      </w:r>
      <w:r>
        <w:rPr>
          <w:noProof/>
        </w:rPr>
      </w:r>
      <w:r>
        <w:rPr>
          <w:noProof/>
        </w:rPr>
        <w:fldChar w:fldCharType="separate"/>
      </w:r>
      <w:r w:rsidR="00E9522F">
        <w:rPr>
          <w:noProof/>
        </w:rPr>
        <w:t>20</w:t>
      </w:r>
      <w:r>
        <w:rPr>
          <w:noProof/>
        </w:rPr>
        <w:fldChar w:fldCharType="end"/>
      </w:r>
    </w:p>
    <w:p w14:paraId="7A24EA4D" w14:textId="456FA9B4" w:rsidR="004B2491" w:rsidRDefault="004B2491" w:rsidP="004B2491">
      <w:pPr>
        <w:pStyle w:val="TOC2"/>
        <w:rPr>
          <w:rFonts w:asciiTheme="minorHAnsi" w:hAnsiTheme="minorHAnsi" w:cstheme="minorBidi"/>
          <w:noProof/>
          <w:color w:val="auto"/>
          <w:sz w:val="22"/>
          <w:szCs w:val="22"/>
        </w:rPr>
      </w:pPr>
      <w:r w:rsidRPr="002B600C">
        <w:rPr>
          <w:rFonts w:cs="Times New Roman"/>
          <w:noProof/>
        </w:rPr>
        <w:t>6.7</w:t>
      </w:r>
      <w:r>
        <w:rPr>
          <w:rFonts w:asciiTheme="minorHAnsi" w:hAnsiTheme="minorHAnsi" w:cstheme="minorBidi"/>
          <w:noProof/>
          <w:color w:val="auto"/>
          <w:sz w:val="22"/>
          <w:szCs w:val="22"/>
        </w:rPr>
        <w:tab/>
      </w:r>
      <w:r>
        <w:rPr>
          <w:noProof/>
        </w:rPr>
        <w:t>Publications and reports</w:t>
      </w:r>
      <w:r>
        <w:rPr>
          <w:noProof/>
        </w:rPr>
        <w:tab/>
      </w:r>
      <w:r>
        <w:rPr>
          <w:noProof/>
        </w:rPr>
        <w:fldChar w:fldCharType="begin"/>
      </w:r>
      <w:r>
        <w:rPr>
          <w:noProof/>
        </w:rPr>
        <w:instrText xml:space="preserve"> PAGEREF _Toc62398100 \h </w:instrText>
      </w:r>
      <w:r>
        <w:rPr>
          <w:noProof/>
        </w:rPr>
      </w:r>
      <w:r>
        <w:rPr>
          <w:noProof/>
        </w:rPr>
        <w:fldChar w:fldCharType="separate"/>
      </w:r>
      <w:r w:rsidR="00E9522F">
        <w:rPr>
          <w:noProof/>
        </w:rPr>
        <w:t>20</w:t>
      </w:r>
      <w:r>
        <w:rPr>
          <w:noProof/>
        </w:rPr>
        <w:fldChar w:fldCharType="end"/>
      </w:r>
    </w:p>
    <w:p w14:paraId="753D8667" w14:textId="6F162CAB" w:rsidR="004B2491" w:rsidRDefault="004B2491" w:rsidP="004B2491">
      <w:pPr>
        <w:pStyle w:val="TOC2"/>
        <w:rPr>
          <w:rFonts w:asciiTheme="minorHAnsi" w:hAnsiTheme="minorHAnsi" w:cstheme="minorBidi"/>
          <w:noProof/>
          <w:color w:val="auto"/>
          <w:sz w:val="22"/>
          <w:szCs w:val="22"/>
        </w:rPr>
      </w:pPr>
      <w:r w:rsidRPr="002B600C">
        <w:rPr>
          <w:rFonts w:cs="Times New Roman"/>
          <w:noProof/>
        </w:rPr>
        <w:t>6.8</w:t>
      </w:r>
      <w:r>
        <w:rPr>
          <w:rFonts w:asciiTheme="minorHAnsi" w:hAnsiTheme="minorHAnsi" w:cstheme="minorBidi"/>
          <w:noProof/>
          <w:color w:val="auto"/>
          <w:sz w:val="22"/>
          <w:szCs w:val="22"/>
        </w:rPr>
        <w:tab/>
      </w:r>
      <w:r>
        <w:rPr>
          <w:noProof/>
        </w:rPr>
        <w:t>Substudies</w:t>
      </w:r>
      <w:r>
        <w:rPr>
          <w:noProof/>
        </w:rPr>
        <w:tab/>
      </w:r>
      <w:r>
        <w:rPr>
          <w:noProof/>
        </w:rPr>
        <w:fldChar w:fldCharType="begin"/>
      </w:r>
      <w:r>
        <w:rPr>
          <w:noProof/>
        </w:rPr>
        <w:instrText xml:space="preserve"> PAGEREF _Toc62398101 \h </w:instrText>
      </w:r>
      <w:r>
        <w:rPr>
          <w:noProof/>
        </w:rPr>
      </w:r>
      <w:r>
        <w:rPr>
          <w:noProof/>
        </w:rPr>
        <w:fldChar w:fldCharType="separate"/>
      </w:r>
      <w:r w:rsidR="00E9522F">
        <w:rPr>
          <w:noProof/>
        </w:rPr>
        <w:t>21</w:t>
      </w:r>
      <w:r>
        <w:rPr>
          <w:noProof/>
        </w:rPr>
        <w:fldChar w:fldCharType="end"/>
      </w:r>
    </w:p>
    <w:p w14:paraId="545A1620" w14:textId="1EDCECDE" w:rsidR="004B2491" w:rsidRDefault="004B2491" w:rsidP="004B2491">
      <w:pPr>
        <w:pStyle w:val="TOC1"/>
        <w:rPr>
          <w:rFonts w:asciiTheme="minorHAnsi" w:hAnsiTheme="minorHAnsi" w:cstheme="minorBidi"/>
          <w:noProof/>
          <w:color w:val="auto"/>
          <w:sz w:val="22"/>
          <w:szCs w:val="22"/>
        </w:rPr>
      </w:pPr>
      <w:r w:rsidRPr="002B600C">
        <w:rPr>
          <w:rFonts w:cs="Times New Roman"/>
          <w:noProof/>
        </w:rPr>
        <w:t>7</w:t>
      </w:r>
      <w:r>
        <w:rPr>
          <w:rFonts w:asciiTheme="minorHAnsi" w:hAnsiTheme="minorHAnsi" w:cstheme="minorBidi"/>
          <w:noProof/>
          <w:color w:val="auto"/>
          <w:sz w:val="22"/>
          <w:szCs w:val="22"/>
        </w:rPr>
        <w:tab/>
      </w:r>
      <w:r>
        <w:rPr>
          <w:noProof/>
        </w:rPr>
        <w:t>VERSION HISTORY</w:t>
      </w:r>
      <w:r>
        <w:rPr>
          <w:noProof/>
        </w:rPr>
        <w:tab/>
      </w:r>
      <w:r>
        <w:rPr>
          <w:noProof/>
        </w:rPr>
        <w:fldChar w:fldCharType="begin"/>
      </w:r>
      <w:r>
        <w:rPr>
          <w:noProof/>
        </w:rPr>
        <w:instrText xml:space="preserve"> PAGEREF _Toc62398102 \h </w:instrText>
      </w:r>
      <w:r>
        <w:rPr>
          <w:noProof/>
        </w:rPr>
      </w:r>
      <w:r>
        <w:rPr>
          <w:noProof/>
        </w:rPr>
        <w:fldChar w:fldCharType="separate"/>
      </w:r>
      <w:r w:rsidR="00E9522F">
        <w:rPr>
          <w:noProof/>
        </w:rPr>
        <w:t>22</w:t>
      </w:r>
      <w:r>
        <w:rPr>
          <w:noProof/>
        </w:rPr>
        <w:fldChar w:fldCharType="end"/>
      </w:r>
    </w:p>
    <w:p w14:paraId="1F0FBB72" w14:textId="390F0CBC" w:rsidR="004B2491" w:rsidRDefault="004B2491" w:rsidP="004B2491">
      <w:pPr>
        <w:pStyle w:val="TOC1"/>
        <w:rPr>
          <w:rFonts w:asciiTheme="minorHAnsi" w:hAnsiTheme="minorHAnsi" w:cstheme="minorBidi"/>
          <w:noProof/>
          <w:color w:val="auto"/>
          <w:sz w:val="22"/>
          <w:szCs w:val="22"/>
        </w:rPr>
      </w:pPr>
      <w:r w:rsidRPr="002B600C">
        <w:rPr>
          <w:rFonts w:cs="Times New Roman"/>
          <w:noProof/>
        </w:rPr>
        <w:t>8</w:t>
      </w:r>
      <w:r>
        <w:rPr>
          <w:rFonts w:asciiTheme="minorHAnsi" w:hAnsiTheme="minorHAnsi" w:cstheme="minorBidi"/>
          <w:noProof/>
          <w:color w:val="auto"/>
          <w:sz w:val="22"/>
          <w:szCs w:val="22"/>
        </w:rPr>
        <w:tab/>
      </w:r>
      <w:r>
        <w:rPr>
          <w:noProof/>
        </w:rPr>
        <w:t>Appendices</w:t>
      </w:r>
      <w:r>
        <w:rPr>
          <w:noProof/>
        </w:rPr>
        <w:tab/>
      </w:r>
      <w:r>
        <w:rPr>
          <w:noProof/>
        </w:rPr>
        <w:fldChar w:fldCharType="begin"/>
      </w:r>
      <w:r>
        <w:rPr>
          <w:noProof/>
        </w:rPr>
        <w:instrText xml:space="preserve"> PAGEREF _Toc62398103 \h </w:instrText>
      </w:r>
      <w:r>
        <w:rPr>
          <w:noProof/>
        </w:rPr>
      </w:r>
      <w:r>
        <w:rPr>
          <w:noProof/>
        </w:rPr>
        <w:fldChar w:fldCharType="separate"/>
      </w:r>
      <w:r w:rsidR="00E9522F">
        <w:rPr>
          <w:noProof/>
        </w:rPr>
        <w:t>23</w:t>
      </w:r>
      <w:r>
        <w:rPr>
          <w:noProof/>
        </w:rPr>
        <w:fldChar w:fldCharType="end"/>
      </w:r>
    </w:p>
    <w:p w14:paraId="3996B485" w14:textId="6C029076" w:rsidR="004B2491" w:rsidRDefault="004B2491" w:rsidP="004B2491">
      <w:pPr>
        <w:pStyle w:val="TOC2"/>
        <w:rPr>
          <w:rFonts w:asciiTheme="minorHAnsi" w:hAnsiTheme="minorHAnsi" w:cstheme="minorBidi"/>
          <w:noProof/>
          <w:color w:val="auto"/>
          <w:sz w:val="22"/>
          <w:szCs w:val="22"/>
        </w:rPr>
      </w:pPr>
      <w:r w:rsidRPr="002B600C">
        <w:rPr>
          <w:rFonts w:cs="Times New Roman"/>
          <w:noProof/>
        </w:rPr>
        <w:t>8.1</w:t>
      </w:r>
      <w:r>
        <w:rPr>
          <w:rFonts w:asciiTheme="minorHAnsi" w:hAnsiTheme="minorHAnsi" w:cstheme="minorBidi"/>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_Toc62398104 \h </w:instrText>
      </w:r>
      <w:r>
        <w:rPr>
          <w:noProof/>
        </w:rPr>
      </w:r>
      <w:r>
        <w:rPr>
          <w:noProof/>
        </w:rPr>
        <w:fldChar w:fldCharType="separate"/>
      </w:r>
      <w:r w:rsidR="00E9522F">
        <w:rPr>
          <w:noProof/>
        </w:rPr>
        <w:t>23</w:t>
      </w:r>
      <w:r>
        <w:rPr>
          <w:noProof/>
        </w:rPr>
        <w:fldChar w:fldCharType="end"/>
      </w:r>
    </w:p>
    <w:p w14:paraId="65981D51" w14:textId="25B8C4E8" w:rsidR="004B2491" w:rsidRDefault="004B2491" w:rsidP="004B2491">
      <w:pPr>
        <w:pStyle w:val="TOC2"/>
        <w:rPr>
          <w:rFonts w:asciiTheme="minorHAnsi" w:hAnsiTheme="minorHAnsi" w:cstheme="minorBidi"/>
          <w:noProof/>
          <w:color w:val="auto"/>
          <w:sz w:val="22"/>
          <w:szCs w:val="22"/>
        </w:rPr>
      </w:pPr>
      <w:r w:rsidRPr="002B600C">
        <w:rPr>
          <w:rFonts w:cs="Times New Roman"/>
          <w:noProof/>
        </w:rPr>
        <w:t>8.2</w:t>
      </w:r>
      <w:r>
        <w:rPr>
          <w:rFonts w:asciiTheme="minorHAnsi" w:hAnsiTheme="minorHAnsi" w:cstheme="minorBidi"/>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_Toc62398105 \h </w:instrText>
      </w:r>
      <w:r>
        <w:rPr>
          <w:noProof/>
        </w:rPr>
      </w:r>
      <w:r>
        <w:rPr>
          <w:noProof/>
        </w:rPr>
        <w:fldChar w:fldCharType="separate"/>
      </w:r>
      <w:r w:rsidR="00E9522F">
        <w:rPr>
          <w:noProof/>
        </w:rPr>
        <w:t>26</w:t>
      </w:r>
      <w:r>
        <w:rPr>
          <w:noProof/>
        </w:rPr>
        <w:fldChar w:fldCharType="end"/>
      </w:r>
    </w:p>
    <w:p w14:paraId="17A9A5D0" w14:textId="4BA10E96" w:rsidR="004B2491" w:rsidRDefault="004B2491" w:rsidP="004B2491">
      <w:pPr>
        <w:pStyle w:val="TOC2"/>
        <w:rPr>
          <w:rFonts w:asciiTheme="minorHAnsi" w:hAnsiTheme="minorHAnsi" w:cstheme="minorBidi"/>
          <w:noProof/>
          <w:color w:val="auto"/>
          <w:sz w:val="22"/>
          <w:szCs w:val="22"/>
        </w:rPr>
      </w:pPr>
      <w:r w:rsidRPr="002B600C">
        <w:rPr>
          <w:rFonts w:cs="Times New Roman"/>
          <w:noProof/>
        </w:rPr>
        <w:t>8.3</w:t>
      </w:r>
      <w:r>
        <w:rPr>
          <w:rFonts w:asciiTheme="minorHAnsi" w:hAnsiTheme="minorHAnsi" w:cstheme="minorBidi"/>
          <w:noProof/>
          <w:color w:val="auto"/>
          <w:sz w:val="22"/>
          <w:szCs w:val="22"/>
        </w:rPr>
        <w:tab/>
      </w:r>
      <w:r>
        <w:rPr>
          <w:noProof/>
        </w:rPr>
        <w:t>Appendix 3: Paediatric dosing information</w:t>
      </w:r>
      <w:r>
        <w:rPr>
          <w:noProof/>
        </w:rPr>
        <w:tab/>
      </w:r>
      <w:r>
        <w:rPr>
          <w:noProof/>
        </w:rPr>
        <w:fldChar w:fldCharType="begin"/>
      </w:r>
      <w:r>
        <w:rPr>
          <w:noProof/>
        </w:rPr>
        <w:instrText xml:space="preserve"> PAGEREF _Toc62398106 \h </w:instrText>
      </w:r>
      <w:r>
        <w:rPr>
          <w:noProof/>
        </w:rPr>
      </w:r>
      <w:r>
        <w:rPr>
          <w:noProof/>
        </w:rPr>
        <w:fldChar w:fldCharType="separate"/>
      </w:r>
      <w:r w:rsidR="00E9522F">
        <w:rPr>
          <w:noProof/>
        </w:rPr>
        <w:t>29</w:t>
      </w:r>
      <w:r>
        <w:rPr>
          <w:noProof/>
        </w:rPr>
        <w:fldChar w:fldCharType="end"/>
      </w:r>
    </w:p>
    <w:p w14:paraId="624AD9ED" w14:textId="6FA9F6A0" w:rsidR="004B2491" w:rsidRDefault="004B2491" w:rsidP="004B2491">
      <w:pPr>
        <w:pStyle w:val="TOC2"/>
        <w:rPr>
          <w:rFonts w:asciiTheme="minorHAnsi" w:hAnsiTheme="minorHAnsi" w:cstheme="minorBidi"/>
          <w:noProof/>
          <w:color w:val="auto"/>
          <w:sz w:val="22"/>
          <w:szCs w:val="22"/>
        </w:rPr>
      </w:pPr>
      <w:r w:rsidRPr="002B600C">
        <w:rPr>
          <w:rFonts w:cs="Times New Roman"/>
          <w:noProof/>
        </w:rPr>
        <w:t>8.4</w:t>
      </w:r>
      <w:r>
        <w:rPr>
          <w:rFonts w:asciiTheme="minorHAnsi" w:hAnsiTheme="minorHAnsi" w:cstheme="minorBidi"/>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_Toc62398107 \h </w:instrText>
      </w:r>
      <w:r>
        <w:rPr>
          <w:noProof/>
        </w:rPr>
      </w:r>
      <w:r>
        <w:rPr>
          <w:noProof/>
        </w:rPr>
        <w:fldChar w:fldCharType="separate"/>
      </w:r>
      <w:r w:rsidR="00E9522F">
        <w:rPr>
          <w:noProof/>
        </w:rPr>
        <w:t>31</w:t>
      </w:r>
      <w:r>
        <w:rPr>
          <w:noProof/>
        </w:rPr>
        <w:fldChar w:fldCharType="end"/>
      </w:r>
    </w:p>
    <w:p w14:paraId="6C97503B" w14:textId="25EDDDAE" w:rsidR="004B2491" w:rsidRDefault="004B2491" w:rsidP="004B2491">
      <w:pPr>
        <w:pStyle w:val="TOC2"/>
        <w:rPr>
          <w:rFonts w:asciiTheme="minorHAnsi" w:hAnsiTheme="minorHAnsi" w:cstheme="minorBidi"/>
          <w:noProof/>
          <w:color w:val="auto"/>
          <w:sz w:val="22"/>
          <w:szCs w:val="22"/>
        </w:rPr>
      </w:pPr>
      <w:r w:rsidRPr="002B600C">
        <w:rPr>
          <w:rFonts w:cs="Times New Roman"/>
          <w:noProof/>
        </w:rPr>
        <w:t>8.5</w:t>
      </w:r>
      <w:r>
        <w:rPr>
          <w:rFonts w:asciiTheme="minorHAnsi" w:hAnsiTheme="minorHAnsi" w:cstheme="minorBidi"/>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_Toc62398108 \h </w:instrText>
      </w:r>
      <w:r>
        <w:rPr>
          <w:noProof/>
        </w:rPr>
      </w:r>
      <w:r>
        <w:rPr>
          <w:noProof/>
        </w:rPr>
        <w:fldChar w:fldCharType="separate"/>
      </w:r>
      <w:r w:rsidR="00E9522F">
        <w:rPr>
          <w:noProof/>
        </w:rPr>
        <w:t>33</w:t>
      </w:r>
      <w:r>
        <w:rPr>
          <w:noProof/>
        </w:rPr>
        <w:fldChar w:fldCharType="end"/>
      </w:r>
    </w:p>
    <w:p w14:paraId="03EDE04C" w14:textId="00AC4331" w:rsidR="004B2491" w:rsidRDefault="004B2491" w:rsidP="004B2491">
      <w:pPr>
        <w:pStyle w:val="TOC2"/>
        <w:rPr>
          <w:rFonts w:asciiTheme="minorHAnsi" w:hAnsiTheme="minorHAnsi" w:cstheme="minorBidi"/>
          <w:noProof/>
          <w:color w:val="auto"/>
          <w:sz w:val="22"/>
          <w:szCs w:val="22"/>
        </w:rPr>
      </w:pPr>
      <w:r w:rsidRPr="002B600C">
        <w:rPr>
          <w:rFonts w:cs="Times New Roman"/>
          <w:noProof/>
        </w:rPr>
        <w:t>8.6</w:t>
      </w:r>
      <w:r>
        <w:rPr>
          <w:rFonts w:asciiTheme="minorHAnsi" w:hAnsiTheme="minorHAnsi" w:cstheme="minorBidi"/>
          <w:noProof/>
          <w:color w:val="auto"/>
          <w:sz w:val="22"/>
          <w:szCs w:val="22"/>
        </w:rPr>
        <w:tab/>
      </w:r>
      <w:r>
        <w:rPr>
          <w:noProof/>
        </w:rPr>
        <w:t>Appendix 5: Organisational Details</w:t>
      </w:r>
      <w:r>
        <w:rPr>
          <w:noProof/>
        </w:rPr>
        <w:tab/>
      </w:r>
      <w:r>
        <w:rPr>
          <w:noProof/>
        </w:rPr>
        <w:fldChar w:fldCharType="begin"/>
      </w:r>
      <w:r>
        <w:rPr>
          <w:noProof/>
        </w:rPr>
        <w:instrText xml:space="preserve"> PAGEREF _Toc62398109 \h </w:instrText>
      </w:r>
      <w:r>
        <w:rPr>
          <w:noProof/>
        </w:rPr>
      </w:r>
      <w:r>
        <w:rPr>
          <w:noProof/>
        </w:rPr>
        <w:fldChar w:fldCharType="separate"/>
      </w:r>
      <w:r w:rsidR="00E9522F">
        <w:rPr>
          <w:noProof/>
        </w:rPr>
        <w:t>35</w:t>
      </w:r>
      <w:r>
        <w:rPr>
          <w:noProof/>
        </w:rPr>
        <w:fldChar w:fldCharType="end"/>
      </w:r>
    </w:p>
    <w:p w14:paraId="57C276A2" w14:textId="1B9C7C46" w:rsidR="004B2491" w:rsidRDefault="004B2491" w:rsidP="004B2491">
      <w:pPr>
        <w:pStyle w:val="TOC1"/>
        <w:rPr>
          <w:rFonts w:asciiTheme="minorHAnsi" w:hAnsiTheme="minorHAnsi" w:cstheme="minorBidi"/>
          <w:noProof/>
          <w:color w:val="auto"/>
          <w:sz w:val="22"/>
          <w:szCs w:val="22"/>
        </w:rPr>
      </w:pPr>
      <w:r w:rsidRPr="002B600C">
        <w:rPr>
          <w:rFonts w:cs="Times New Roman"/>
          <w:noProof/>
        </w:rPr>
        <w:t>9</w:t>
      </w:r>
      <w:r>
        <w:rPr>
          <w:rFonts w:asciiTheme="minorHAnsi" w:hAnsiTheme="minorHAnsi" w:cstheme="minorBidi"/>
          <w:noProof/>
          <w:color w:val="auto"/>
          <w:sz w:val="22"/>
          <w:szCs w:val="22"/>
        </w:rPr>
        <w:tab/>
      </w:r>
      <w:r>
        <w:rPr>
          <w:noProof/>
        </w:rPr>
        <w:t>REFERENCES</w:t>
      </w:r>
      <w:r>
        <w:rPr>
          <w:noProof/>
        </w:rPr>
        <w:tab/>
      </w:r>
      <w:r>
        <w:rPr>
          <w:noProof/>
        </w:rPr>
        <w:fldChar w:fldCharType="begin"/>
      </w:r>
      <w:r>
        <w:rPr>
          <w:noProof/>
        </w:rPr>
        <w:instrText xml:space="preserve"> PAGEREF _Toc62398110 \h </w:instrText>
      </w:r>
      <w:r>
        <w:rPr>
          <w:noProof/>
        </w:rPr>
      </w:r>
      <w:r>
        <w:rPr>
          <w:noProof/>
        </w:rPr>
        <w:fldChar w:fldCharType="separate"/>
      </w:r>
      <w:r w:rsidR="00E9522F">
        <w:rPr>
          <w:noProof/>
        </w:rPr>
        <w:t>36</w:t>
      </w:r>
      <w:r>
        <w:rPr>
          <w:noProof/>
        </w:rPr>
        <w:fldChar w:fldCharType="end"/>
      </w:r>
    </w:p>
    <w:p w14:paraId="5A4E1970" w14:textId="1CB826DF" w:rsidR="004B2491" w:rsidRDefault="004B2491" w:rsidP="004B2491">
      <w:pPr>
        <w:pStyle w:val="TOC1"/>
        <w:rPr>
          <w:rFonts w:asciiTheme="minorHAnsi" w:hAnsiTheme="minorHAnsi" w:cstheme="minorBidi"/>
          <w:noProof/>
          <w:color w:val="auto"/>
          <w:sz w:val="22"/>
          <w:szCs w:val="22"/>
        </w:rPr>
      </w:pPr>
      <w:r w:rsidRPr="002B600C">
        <w:rPr>
          <w:rFonts w:cs="Times New Roman"/>
          <w:noProof/>
        </w:rPr>
        <w:t>10</w:t>
      </w:r>
      <w:r>
        <w:rPr>
          <w:rFonts w:asciiTheme="minorHAnsi" w:hAnsiTheme="minorHAnsi" w:cstheme="minorBidi"/>
          <w:noProof/>
          <w:color w:val="auto"/>
          <w:sz w:val="22"/>
          <w:szCs w:val="22"/>
        </w:rPr>
        <w:tab/>
      </w:r>
      <w:r>
        <w:rPr>
          <w:noProof/>
        </w:rPr>
        <w:t>Contact details</w:t>
      </w:r>
      <w:r>
        <w:rPr>
          <w:noProof/>
        </w:rPr>
        <w:tab/>
      </w:r>
      <w:r>
        <w:rPr>
          <w:noProof/>
        </w:rPr>
        <w:fldChar w:fldCharType="begin"/>
      </w:r>
      <w:r>
        <w:rPr>
          <w:noProof/>
        </w:rPr>
        <w:instrText xml:space="preserve"> PAGEREF _Toc62398111 \h </w:instrText>
      </w:r>
      <w:r>
        <w:rPr>
          <w:noProof/>
        </w:rPr>
      </w:r>
      <w:r>
        <w:rPr>
          <w:noProof/>
        </w:rPr>
        <w:fldChar w:fldCharType="separate"/>
      </w:r>
      <w:r w:rsidR="00E9522F">
        <w:rPr>
          <w:noProof/>
        </w:rPr>
        <w:t>39</w:t>
      </w:r>
      <w:r>
        <w:rPr>
          <w:noProof/>
        </w:rPr>
        <w:fldChar w:fldCharType="end"/>
      </w:r>
    </w:p>
    <w:p w14:paraId="44770676" w14:textId="1B78EFAA" w:rsidR="004B65DD" w:rsidRPr="00734153" w:rsidRDefault="005D4C15"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61" w:name="_Toc215456652"/>
      <w:bookmarkStart w:id="62" w:name="_Ref247359968"/>
      <w:bookmarkStart w:id="63" w:name="_Toc38099236"/>
      <w:bookmarkStart w:id="64" w:name="_Toc44674830"/>
      <w:bookmarkStart w:id="65" w:name="_Toc62398063"/>
      <w:r w:rsidRPr="00734153">
        <w:lastRenderedPageBreak/>
        <w:t>BACKGROUND AND RATIONALE</w:t>
      </w:r>
      <w:bookmarkEnd w:id="61"/>
      <w:bookmarkEnd w:id="62"/>
      <w:bookmarkEnd w:id="63"/>
      <w:bookmarkEnd w:id="64"/>
      <w:bookmarkEnd w:id="65"/>
    </w:p>
    <w:p w14:paraId="18AD0B4A" w14:textId="77777777" w:rsidR="00392BCB" w:rsidRPr="00734153" w:rsidRDefault="00392BCB" w:rsidP="00F123A0">
      <w:bookmarkStart w:id="66" w:name="_Ref247359498"/>
    </w:p>
    <w:p w14:paraId="4196DE7D" w14:textId="77777777" w:rsidR="00A62D78" w:rsidRPr="00AC6D9C" w:rsidRDefault="00A62D78" w:rsidP="001B27CF">
      <w:pPr>
        <w:pStyle w:val="Heading2"/>
      </w:pPr>
      <w:bookmarkStart w:id="67" w:name="_Toc38099237"/>
      <w:bookmarkStart w:id="68" w:name="_Toc44674831"/>
      <w:bookmarkStart w:id="69" w:name="_Toc62398064"/>
      <w:r w:rsidRPr="00AC6D9C">
        <w:t>S</w:t>
      </w:r>
      <w:r w:rsidR="00295817" w:rsidRPr="00AC6D9C">
        <w:t>etting</w:t>
      </w:r>
      <w:bookmarkEnd w:id="67"/>
      <w:bookmarkEnd w:id="68"/>
      <w:bookmarkEnd w:id="69"/>
    </w:p>
    <w:p w14:paraId="53E23B9F" w14:textId="5B1821E8"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475F95">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475F95">
          <w:instrText xml:space="preserve"> ADDIN EN.CITE </w:instrText>
        </w:r>
        <w:r w:rsidR="00475F95">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475F95">
          <w:instrText xml:space="preserve"> ADDIN EN.CITE.DATA </w:instrText>
        </w:r>
        <w:r w:rsidR="00475F95">
          <w:fldChar w:fldCharType="end"/>
        </w:r>
        <w:r w:rsidR="00475F95">
          <w:fldChar w:fldCharType="separate"/>
        </w:r>
        <w:r w:rsidR="00475F95" w:rsidRPr="00C51406">
          <w:rPr>
            <w:noProof/>
            <w:vertAlign w:val="superscript"/>
          </w:rPr>
          <w:t>1</w:t>
        </w:r>
        <w:r w:rsidR="00475F95">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475F95">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475F95">
          <w:instrText xml:space="preserve"> ADDIN EN.CITE </w:instrText>
        </w:r>
        <w:r w:rsidR="00475F95">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475F95">
          <w:instrText xml:space="preserve"> ADDIN EN.CITE.DATA </w:instrText>
        </w:r>
        <w:r w:rsidR="00475F95">
          <w:fldChar w:fldCharType="end"/>
        </w:r>
        <w:r w:rsidR="00475F95">
          <w:fldChar w:fldCharType="separate"/>
        </w:r>
        <w:r w:rsidR="00475F95" w:rsidRPr="00C51406">
          <w:rPr>
            <w:noProof/>
            <w:vertAlign w:val="superscript"/>
          </w:rPr>
          <w:t>2-4</w:t>
        </w:r>
        <w:r w:rsidR="00475F95">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475F95">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475F95">
          <w:instrText xml:space="preserve"> ADDIN EN.CITE </w:instrText>
        </w:r>
        <w:r w:rsidR="00475F95">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475F95">
          <w:instrText xml:space="preserve"> ADDIN EN.CITE.DATA </w:instrText>
        </w:r>
        <w:r w:rsidR="00475F95">
          <w:fldChar w:fldCharType="end"/>
        </w:r>
        <w:r w:rsidR="00475F95">
          <w:fldChar w:fldCharType="separate"/>
        </w:r>
        <w:r w:rsidR="00475F95" w:rsidRPr="00C51406">
          <w:rPr>
            <w:noProof/>
            <w:vertAlign w:val="superscript"/>
          </w:rPr>
          <w:t>2</w:t>
        </w:r>
        <w:r w:rsidR="00475F95">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475F95">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475F95">
          <w:instrText xml:space="preserve"> ADDIN EN.CITE </w:instrText>
        </w:r>
        <w:r w:rsidR="00475F95">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475F95">
          <w:instrText xml:space="preserve"> ADDIN EN.CITE.DATA </w:instrText>
        </w:r>
        <w:r w:rsidR="00475F95">
          <w:fldChar w:fldCharType="end"/>
        </w:r>
        <w:r w:rsidR="00475F95">
          <w:fldChar w:fldCharType="separate"/>
        </w:r>
        <w:r w:rsidR="00475F95" w:rsidRPr="00C51406">
          <w:rPr>
            <w:noProof/>
            <w:vertAlign w:val="superscript"/>
          </w:rPr>
          <w:t>5</w:t>
        </w:r>
        <w:r w:rsidR="00475F95">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66"/>
    <w:p w14:paraId="29163747" w14:textId="77777777" w:rsidR="00392BCB" w:rsidRPr="00734153" w:rsidRDefault="00392BCB" w:rsidP="00F123A0"/>
    <w:p w14:paraId="54536394" w14:textId="1CE75DE3" w:rsidR="00A62D78" w:rsidRDefault="00A62D78" w:rsidP="001B27CF">
      <w:pPr>
        <w:pStyle w:val="Heading2"/>
      </w:pPr>
      <w:bookmarkStart w:id="70" w:name="_Toc244455447"/>
      <w:bookmarkStart w:id="71" w:name="_Toc244547126"/>
      <w:bookmarkStart w:id="72" w:name="_Toc244455448"/>
      <w:bookmarkStart w:id="73" w:name="_Toc244547127"/>
      <w:bookmarkStart w:id="74" w:name="_Toc38099238"/>
      <w:bookmarkStart w:id="75" w:name="_Toc44674832"/>
      <w:bookmarkStart w:id="76" w:name="_Toc62398065"/>
      <w:bookmarkEnd w:id="70"/>
      <w:bookmarkEnd w:id="71"/>
      <w:bookmarkEnd w:id="72"/>
      <w:bookmarkEnd w:id="73"/>
      <w:r>
        <w:t>Treatment Options</w:t>
      </w:r>
      <w:bookmarkEnd w:id="74"/>
      <w:bookmarkEnd w:id="75"/>
      <w:bookmarkEnd w:id="76"/>
    </w:p>
    <w:p w14:paraId="1E1FF4DE" w14:textId="2F6DA560" w:rsidR="00AC6D9C" w:rsidRPr="00E23519" w:rsidRDefault="00CD6FB8" w:rsidP="00AC6D9C">
      <w:pPr>
        <w:pStyle w:val="Heading3"/>
      </w:pPr>
      <w:r w:rsidRPr="00CD6FB8">
        <w:t xml:space="preserve"> </w:t>
      </w:r>
      <w:bookmarkStart w:id="77" w:name="_Toc37064396"/>
      <w:bookmarkStart w:id="78" w:name="_Toc38099239"/>
      <w:bookmarkStart w:id="79" w:name="_Toc44674833"/>
      <w:r w:rsidR="00565936">
        <w:t>Main</w:t>
      </w:r>
      <w:r w:rsidR="00AC6D9C" w:rsidRPr="00E23519">
        <w:t xml:space="preserve"> randomisation</w:t>
      </w:r>
      <w:bookmarkEnd w:id="77"/>
      <w:bookmarkEnd w:id="78"/>
      <w:bookmarkEnd w:id="79"/>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6B0B3D6D" w:rsidR="00F10F34" w:rsidRPr="00D605A3" w:rsidRDefault="00F10F34" w:rsidP="00E105FD">
      <w:pPr>
        <w:pStyle w:val="Default"/>
        <w:numPr>
          <w:ilvl w:val="0"/>
          <w:numId w:val="23"/>
        </w:numPr>
        <w:contextualSpacing/>
        <w:jc w:val="both"/>
        <w:rPr>
          <w:ins w:id="80" w:author="Richard Haynes" w:date="2021-01-30T13:37:00Z"/>
        </w:rPr>
      </w:pPr>
      <w:r>
        <w:rPr>
          <w:b/>
        </w:rPr>
        <w:t>Colchicine</w:t>
      </w:r>
      <w:r w:rsidR="009C035B">
        <w:rPr>
          <w:b/>
        </w:rPr>
        <w:t xml:space="preserve"> (</w:t>
      </w:r>
      <w:r w:rsidR="00B30FD7">
        <w:rPr>
          <w:b/>
        </w:rPr>
        <w:t xml:space="preserve">adults </w:t>
      </w:r>
      <w:r w:rsidR="009C035B">
        <w:rPr>
          <w:b/>
        </w:rPr>
        <w:t>≥18 years old</w:t>
      </w:r>
      <w:r w:rsidR="00777331">
        <w:rPr>
          <w:b/>
        </w:rPr>
        <w:t xml:space="preserve"> </w:t>
      </w:r>
      <w:r w:rsidR="009C035B">
        <w:rPr>
          <w:b/>
        </w:rPr>
        <w:t>only)</w:t>
      </w:r>
    </w:p>
    <w:p w14:paraId="294079C1" w14:textId="77777777" w:rsidR="00D605A3" w:rsidRPr="00D605A3" w:rsidRDefault="00D605A3" w:rsidP="00D605A3">
      <w:pPr>
        <w:pStyle w:val="Default"/>
        <w:ind w:left="720"/>
        <w:contextualSpacing/>
        <w:jc w:val="both"/>
        <w:rPr>
          <w:ins w:id="81" w:author="Richard Haynes" w:date="2021-01-30T13:37:00Z"/>
        </w:rPr>
      </w:pPr>
    </w:p>
    <w:p w14:paraId="2210AF01" w14:textId="66FF7C21" w:rsidR="00D605A3" w:rsidRPr="00D918C3" w:rsidRDefault="00D605A3" w:rsidP="00E105FD">
      <w:pPr>
        <w:pStyle w:val="Default"/>
        <w:numPr>
          <w:ilvl w:val="0"/>
          <w:numId w:val="23"/>
        </w:numPr>
        <w:contextualSpacing/>
        <w:jc w:val="both"/>
      </w:pPr>
      <w:ins w:id="82" w:author="Richard Haynes" w:date="2021-01-30T13:37:00Z">
        <w:r>
          <w:rPr>
            <w:b/>
          </w:rPr>
          <w:t>Dimethyl fumarate (</w:t>
        </w:r>
      </w:ins>
      <w:ins w:id="83" w:author="Richard Haynes" w:date="2021-01-30T13:41:00Z">
        <w:r>
          <w:rPr>
            <w:b/>
          </w:rPr>
          <w:t xml:space="preserve">UK </w:t>
        </w:r>
      </w:ins>
      <w:ins w:id="84" w:author="Richard Haynes" w:date="2021-01-30T13:37:00Z">
        <w:r>
          <w:rPr>
            <w:b/>
          </w:rPr>
          <w:t>adults ≥18 years old only</w:t>
        </w:r>
      </w:ins>
      <w:ins w:id="85" w:author="Richard Haynes" w:date="2021-01-30T13:48:00Z">
        <w:r w:rsidR="00524804">
          <w:rPr>
            <w:b/>
          </w:rPr>
          <w:t>; early phase assessment</w:t>
        </w:r>
      </w:ins>
      <w:ins w:id="86" w:author="Richard Haynes" w:date="2021-01-30T13:37:00Z">
        <w:r>
          <w:rPr>
            <w:b/>
          </w:rPr>
          <w:t>)</w:t>
        </w:r>
      </w:ins>
    </w:p>
    <w:p w14:paraId="235CC5DC" w14:textId="77777777" w:rsidR="00D918C3" w:rsidRDefault="00D918C3" w:rsidP="00D918C3">
      <w:pPr>
        <w:pStyle w:val="ListParagraph"/>
      </w:pPr>
    </w:p>
    <w:p w14:paraId="3218F897" w14:textId="7CC343E3"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≤44 weeks gestational age</w:t>
      </w:r>
      <w:r w:rsidR="00B30FD7">
        <w:rPr>
          <w:b/>
          <w:bCs w:val="0"/>
        </w:rPr>
        <w:t xml:space="preserve"> with COVID-19 pneumonia</w:t>
      </w:r>
      <w:r>
        <w:rPr>
          <w:b/>
          <w:bCs w:val="0"/>
        </w:rPr>
        <w:t xml:space="preserv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531CC143" w:rsidR="0076482B" w:rsidRDefault="0076482B" w:rsidP="0076482B">
      <w:pPr>
        <w:pStyle w:val="Default"/>
        <w:contextualSpacing/>
        <w:jc w:val="both"/>
      </w:pPr>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6A05630F" w:rsidR="0076482B" w:rsidRPr="00626D85" w:rsidRDefault="0076482B" w:rsidP="00E105FD">
      <w:pPr>
        <w:pStyle w:val="Default"/>
        <w:numPr>
          <w:ilvl w:val="0"/>
          <w:numId w:val="24"/>
        </w:numPr>
        <w:contextualSpacing/>
        <w:jc w:val="both"/>
        <w:rPr>
          <w:bCs/>
        </w:rPr>
      </w:pPr>
      <w:r>
        <w:rPr>
          <w:b/>
          <w:bCs/>
        </w:rPr>
        <w:t>Aspirin</w:t>
      </w:r>
    </w:p>
    <w:p w14:paraId="146291FD" w14:textId="77777777" w:rsidR="00626D85" w:rsidRDefault="00626D85" w:rsidP="00626D85">
      <w:pPr>
        <w:pStyle w:val="ListParagraph"/>
        <w:rPr>
          <w:bCs w:val="0"/>
        </w:rPr>
      </w:pPr>
    </w:p>
    <w:p w14:paraId="570AF33B" w14:textId="2A8EC185" w:rsidR="00626D85" w:rsidRDefault="00626D85" w:rsidP="00626D85">
      <w:pPr>
        <w:pStyle w:val="Default"/>
        <w:contextualSpacing/>
        <w:jc w:val="both"/>
      </w:pPr>
      <w:r>
        <w:rPr>
          <w:b/>
        </w:rPr>
        <w:t xml:space="preserve">Randomisation part D (adults, and children ≥2 years old with COVID-19 pneumonia [UK only]): </w:t>
      </w:r>
      <w:r>
        <w:t>Simultaneously, eligible patients will be randomly allocated between the following treatment arms:</w:t>
      </w:r>
    </w:p>
    <w:p w14:paraId="5A21F8B9" w14:textId="77777777" w:rsidR="00626D85" w:rsidRDefault="00626D85" w:rsidP="00626D85">
      <w:pPr>
        <w:pStyle w:val="Default"/>
        <w:contextualSpacing/>
        <w:jc w:val="both"/>
      </w:pPr>
    </w:p>
    <w:p w14:paraId="644FA653" w14:textId="77777777" w:rsidR="00626D85" w:rsidRPr="0076482B" w:rsidRDefault="00626D85" w:rsidP="00626D85">
      <w:pPr>
        <w:pStyle w:val="Default"/>
        <w:numPr>
          <w:ilvl w:val="0"/>
          <w:numId w:val="24"/>
        </w:numPr>
        <w:contextualSpacing/>
        <w:jc w:val="both"/>
        <w:rPr>
          <w:bCs/>
        </w:rPr>
      </w:pPr>
      <w:r w:rsidRPr="0076482B">
        <w:rPr>
          <w:b/>
          <w:bCs/>
        </w:rPr>
        <w:t>No additional treatment</w:t>
      </w:r>
    </w:p>
    <w:p w14:paraId="62E38935" w14:textId="2984CF45" w:rsidR="00626D85" w:rsidRDefault="00626D85" w:rsidP="00626D85">
      <w:pPr>
        <w:pStyle w:val="Default"/>
        <w:contextualSpacing/>
        <w:jc w:val="both"/>
        <w:rPr>
          <w:bCs/>
        </w:rPr>
      </w:pPr>
    </w:p>
    <w:p w14:paraId="0CD4520C" w14:textId="70C392FC" w:rsidR="00626D85" w:rsidRDefault="00626D85" w:rsidP="00626D85">
      <w:pPr>
        <w:pStyle w:val="Default"/>
        <w:numPr>
          <w:ilvl w:val="0"/>
          <w:numId w:val="23"/>
        </w:numPr>
        <w:contextualSpacing/>
        <w:jc w:val="both"/>
      </w:pPr>
      <w:r>
        <w:rPr>
          <w:b/>
        </w:rPr>
        <w:t xml:space="preserve">Baricitinib </w:t>
      </w:r>
    </w:p>
    <w:p w14:paraId="485C42CB" w14:textId="77777777" w:rsidR="00626D85" w:rsidRDefault="00626D85" w:rsidP="00626D85">
      <w:pPr>
        <w:pStyle w:val="Default"/>
        <w:ind w:left="720"/>
        <w:contextualSpacing/>
        <w:jc w:val="both"/>
      </w:pPr>
    </w:p>
    <w:p w14:paraId="135A217C" w14:textId="77777777" w:rsidR="00626D85" w:rsidRPr="0076482B" w:rsidRDefault="00626D85" w:rsidP="00626D85">
      <w:pPr>
        <w:pStyle w:val="Default"/>
        <w:contextualSpacing/>
        <w:jc w:val="both"/>
        <w:rPr>
          <w:bCs/>
        </w:rPr>
      </w:pPr>
    </w:p>
    <w:p w14:paraId="57EF5262" w14:textId="534DA8D0" w:rsidR="00E23519" w:rsidRDefault="00E23519" w:rsidP="00F123A0"/>
    <w:p w14:paraId="13386B32" w14:textId="73B05FBA" w:rsidR="00AC6D9C" w:rsidRPr="00E23519" w:rsidRDefault="00AC6D9C" w:rsidP="00AC6D9C">
      <w:pPr>
        <w:pStyle w:val="Heading3"/>
      </w:pPr>
      <w:bookmarkStart w:id="87" w:name="_Toc37064397"/>
      <w:bookmarkStart w:id="88" w:name="_Toc38099240"/>
      <w:bookmarkStart w:id="89" w:name="_Toc44674834"/>
      <w:r>
        <w:t>Second</w:t>
      </w:r>
      <w:r w:rsidRPr="00E23519">
        <w:t xml:space="preserve"> </w:t>
      </w:r>
      <w:bookmarkEnd w:id="87"/>
      <w:r>
        <w:t>randomi</w:t>
      </w:r>
      <w:r w:rsidR="00CA5601">
        <w:t>s</w:t>
      </w:r>
      <w:r>
        <w:t xml:space="preserve">ation for </w:t>
      </w:r>
      <w:r w:rsidR="00626D85">
        <w:t xml:space="preserve">children </w:t>
      </w:r>
      <w:r>
        <w:t xml:space="preserve">with </w:t>
      </w:r>
      <w:bookmarkEnd w:id="88"/>
      <w:bookmarkEnd w:id="89"/>
      <w:r w:rsidR="00626D85">
        <w:t>PIMS-TS</w:t>
      </w:r>
    </w:p>
    <w:p w14:paraId="76751EB9" w14:textId="1C163F11"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475F95">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475F95">
          <w:instrText xml:space="preserve"> ADDIN EN.CITE </w:instrText>
        </w:r>
        <w:r w:rsidR="00475F95">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475F95">
          <w:instrText xml:space="preserve"> ADDIN EN.CITE.DATA </w:instrText>
        </w:r>
        <w:r w:rsidR="00475F95">
          <w:fldChar w:fldCharType="end"/>
        </w:r>
        <w:r w:rsidR="00475F95">
          <w:fldChar w:fldCharType="separate"/>
        </w:r>
        <w:r w:rsidR="00475F95" w:rsidRPr="00C51406">
          <w:rPr>
            <w:noProof/>
            <w:vertAlign w:val="superscript"/>
          </w:rPr>
          <w:t>6-8</w:t>
        </w:r>
        <w:r w:rsidR="00475F95">
          <w:fldChar w:fldCharType="end"/>
        </w:r>
      </w:hyperlink>
      <w:r>
        <w:t xml:space="preserve"> </w:t>
      </w:r>
    </w:p>
    <w:p w14:paraId="06289CF1" w14:textId="77777777" w:rsidR="00AC6D9C" w:rsidRDefault="00AC6D9C" w:rsidP="00AC6D9C">
      <w:pPr>
        <w:pStyle w:val="Default"/>
        <w:contextualSpacing/>
        <w:jc w:val="both"/>
      </w:pPr>
    </w:p>
    <w:p w14:paraId="5F19753B" w14:textId="66930D4B" w:rsidR="00AC6D9C" w:rsidRDefault="00626D85" w:rsidP="00AC6D9C">
      <w:pPr>
        <w:pStyle w:val="Default"/>
        <w:contextualSpacing/>
        <w:jc w:val="both"/>
      </w:pPr>
      <w:r>
        <w:t xml:space="preserve">Children (at least 1 year old) </w:t>
      </w:r>
      <w:r w:rsidR="00AC6D9C">
        <w:t xml:space="preserve">with </w:t>
      </w:r>
      <w:r>
        <w:t xml:space="preserve">PIMS-TS </w:t>
      </w:r>
      <w:r w:rsidR="00AC6D9C">
        <w:t xml:space="preserve">(as evidenced by an </w:t>
      </w:r>
      <w:r>
        <w:t xml:space="preserve">exaggerated </w:t>
      </w:r>
      <w:r w:rsidR="00AC6D9C">
        <w:t xml:space="preserve">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211125B3" w:rsidR="00AC6D9C" w:rsidRDefault="00D20B52" w:rsidP="00E105FD">
      <w:pPr>
        <w:pStyle w:val="Default"/>
        <w:numPr>
          <w:ilvl w:val="0"/>
          <w:numId w:val="26"/>
        </w:numPr>
        <w:contextualSpacing/>
        <w:jc w:val="both"/>
        <w:rPr>
          <w:b/>
          <w:bCs/>
        </w:rPr>
      </w:pPr>
      <w:r w:rsidRPr="0076482B">
        <w:rPr>
          <w:b/>
          <w:bCs/>
        </w:rPr>
        <w:t>Tocilizumab</w:t>
      </w:r>
      <w:r w:rsidR="00626D85">
        <w:rPr>
          <w:b/>
          <w:bCs/>
        </w:rPr>
        <w:t xml:space="preserve"> (children ≥1 &lt;18 years old only)</w:t>
      </w:r>
    </w:p>
    <w:p w14:paraId="7BD36271" w14:textId="77777777" w:rsidR="00D918C3" w:rsidRDefault="00D918C3" w:rsidP="00D918C3">
      <w:pPr>
        <w:pStyle w:val="ListParagraph"/>
        <w:rPr>
          <w:b/>
          <w:bCs w:val="0"/>
        </w:rPr>
      </w:pPr>
    </w:p>
    <w:p w14:paraId="241CEDCE" w14:textId="1CBD384D" w:rsidR="00D918C3" w:rsidRPr="00CF15DC" w:rsidRDefault="00D918C3" w:rsidP="00E105FD">
      <w:pPr>
        <w:pStyle w:val="Default"/>
        <w:numPr>
          <w:ilvl w:val="0"/>
          <w:numId w:val="26"/>
        </w:numPr>
        <w:contextualSpacing/>
        <w:jc w:val="both"/>
        <w:rPr>
          <w:b/>
          <w:bCs/>
        </w:rPr>
      </w:pPr>
      <w:r>
        <w:rPr>
          <w:b/>
          <w:bCs/>
        </w:rPr>
        <w:t>Anakinra (children ≥1 &lt;18 years old only)</w:t>
      </w:r>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90" w:name="_Ref54595813"/>
      <w:r w:rsidRPr="00020477">
        <w:t>Modifications to the number of treatment arms</w:t>
      </w:r>
      <w:bookmarkEnd w:id="90"/>
    </w:p>
    <w:p w14:paraId="24AD97F6" w14:textId="3271E37F"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xml:space="preserve">; and at some times, not all </w:t>
      </w:r>
      <w:r w:rsidR="00AD611C">
        <w:lastRenderedPageBreak/>
        <w:t>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w:t>
      </w:r>
      <w:r w:rsidR="00626D85">
        <w:t xml:space="preserve">C </w:t>
      </w:r>
      <w:r w:rsidR="00DB7AF6">
        <w:t xml:space="preserve">or </w:t>
      </w:r>
      <w:r w:rsidR="00626D85">
        <w:t>D</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91" w:name="_Toc37107286"/>
      <w:bookmarkStart w:id="92" w:name="_Toc38099241"/>
      <w:bookmarkStart w:id="93" w:name="_Toc44674835"/>
      <w:bookmarkStart w:id="94" w:name="_Toc62398066"/>
      <w:r>
        <w:t>Design Considerations</w:t>
      </w:r>
      <w:bookmarkEnd w:id="91"/>
      <w:bookmarkEnd w:id="92"/>
      <w:bookmarkEnd w:id="93"/>
      <w:bookmarkEnd w:id="94"/>
    </w:p>
    <w:p w14:paraId="25897AB7" w14:textId="77777777" w:rsidR="00EE71E4" w:rsidRDefault="0093287A" w:rsidP="00F123A0">
      <w:bookmarkStart w:id="95" w:name="_Toc34778065"/>
      <w:bookmarkStart w:id="96" w:name="_Toc34778120"/>
      <w:bookmarkStart w:id="97" w:name="_Toc34778269"/>
      <w:bookmarkEnd w:id="95"/>
      <w:bookmarkEnd w:id="96"/>
      <w:bookmarkEnd w:id="97"/>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2B001E5E"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475F95">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75F95">
          <w:instrText xml:space="preserve"> ADDIN EN.CITE </w:instrText>
        </w:r>
        <w:r w:rsidR="00475F95">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75F95">
          <w:instrText xml:space="preserve"> ADDIN EN.CITE.DATA </w:instrText>
        </w:r>
        <w:r w:rsidR="00475F95">
          <w:fldChar w:fldCharType="end"/>
        </w:r>
        <w:r w:rsidR="00475F95">
          <w:fldChar w:fldCharType="separate"/>
        </w:r>
        <w:r w:rsidR="00475F95" w:rsidRPr="00C51406">
          <w:rPr>
            <w:noProof/>
            <w:vertAlign w:val="superscript"/>
          </w:rPr>
          <w:t>9</w:t>
        </w:r>
        <w:r w:rsidR="00475F95">
          <w:fldChar w:fldCharType="end"/>
        </w:r>
      </w:hyperlink>
    </w:p>
    <w:p w14:paraId="0AA186B2" w14:textId="77777777" w:rsidR="002E270A" w:rsidRPr="00734153" w:rsidRDefault="00CB4BE7" w:rsidP="001B27CF">
      <w:pPr>
        <w:pStyle w:val="Heading2"/>
      </w:pPr>
      <w:bookmarkStart w:id="98" w:name="_Toc44674836"/>
      <w:bookmarkStart w:id="99" w:name="_Toc62398067"/>
      <w:r>
        <w:t>Potential for effective treatments to become available</w:t>
      </w:r>
      <w:bookmarkEnd w:id="98"/>
      <w:bookmarkEnd w:id="99"/>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w:t>
      </w:r>
      <w:r w:rsidR="00E57E3D">
        <w:lastRenderedPageBreak/>
        <w:t xml:space="preserve">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Default="00D605A3" w:rsidP="00D605A3">
      <w:pPr>
        <w:pStyle w:val="Heading2"/>
        <w:rPr>
          <w:ins w:id="100" w:author="Richard Haynes" w:date="2021-01-30T13:37:00Z"/>
        </w:rPr>
      </w:pPr>
      <w:ins w:id="101" w:author="Richard Haynes" w:date="2021-01-30T13:37:00Z">
        <w:r>
          <w:t>Early phase assessments</w:t>
        </w:r>
      </w:ins>
    </w:p>
    <w:p w14:paraId="7245A9B9" w14:textId="752F072D" w:rsidR="00D605A3" w:rsidRDefault="00D605A3" w:rsidP="00D605A3">
      <w:pPr>
        <w:rPr>
          <w:ins w:id="102" w:author="Richard Haynes" w:date="2021-01-30T13:38:00Z"/>
          <w:lang w:val="en-US"/>
        </w:rPr>
      </w:pPr>
    </w:p>
    <w:p w14:paraId="2833358C" w14:textId="22AA867A" w:rsidR="00D605A3" w:rsidRDefault="00D605A3" w:rsidP="008F08EE">
      <w:pPr>
        <w:spacing w:after="240"/>
        <w:rPr>
          <w:ins w:id="103" w:author="Martin Landray" w:date="2021-02-02T17:58:00Z"/>
          <w:lang w:val="en-US"/>
        </w:rPr>
      </w:pPr>
      <w:ins w:id="104" w:author="Richard Haynes" w:date="2021-01-30T13:38:00Z">
        <w:r>
          <w:rPr>
            <w:lang w:val="en-US"/>
          </w:rPr>
          <w:t>In the UK, the COVID-19 Therapeutics Advisory Panel (CTAP</w:t>
        </w:r>
      </w:ins>
      <w:ins w:id="105" w:author="Richard Haynes" w:date="2021-02-02T21:15:00Z">
        <w:r w:rsidR="0090209D">
          <w:rPr>
            <w:rStyle w:val="FootnoteReference"/>
            <w:lang w:val="en-US"/>
          </w:rPr>
          <w:footnoteReference w:id="2"/>
        </w:r>
      </w:ins>
      <w:ins w:id="107" w:author="Richard Haynes" w:date="2021-01-30T13:38:00Z">
        <w:r>
          <w:rPr>
            <w:lang w:val="en-US"/>
          </w:rPr>
          <w:t xml:space="preserve">) may propose that RECOVERY assesses </w:t>
        </w:r>
      </w:ins>
      <w:ins w:id="108" w:author="Richard Haynes" w:date="2021-01-30T13:44:00Z">
        <w:r>
          <w:rPr>
            <w:lang w:val="en-US"/>
          </w:rPr>
          <w:t>interventions</w:t>
        </w:r>
      </w:ins>
      <w:ins w:id="109" w:author="Richard Haynes" w:date="2021-01-30T13:38:00Z">
        <w:r>
          <w:rPr>
            <w:lang w:val="en-US"/>
          </w:rPr>
          <w:t xml:space="preserve"> for which </w:t>
        </w:r>
      </w:ins>
      <w:ins w:id="110" w:author="Richard Haynes" w:date="2021-01-30T13:39:00Z">
        <w:r>
          <w:rPr>
            <w:lang w:val="en-US"/>
          </w:rPr>
          <w:t xml:space="preserve">additional </w:t>
        </w:r>
      </w:ins>
      <w:ins w:id="111" w:author="Richard Haynes" w:date="2021-01-30T13:44:00Z">
        <w:r>
          <w:rPr>
            <w:lang w:val="en-US"/>
          </w:rPr>
          <w:t>information</w:t>
        </w:r>
      </w:ins>
      <w:ins w:id="112" w:author="Richard Haynes" w:date="2021-01-30T13:42:00Z">
        <w:r>
          <w:rPr>
            <w:lang w:val="en-US"/>
          </w:rPr>
          <w:t xml:space="preserve"> </w:t>
        </w:r>
      </w:ins>
      <w:ins w:id="113" w:author="Richard Haynes" w:date="2021-01-30T13:44:00Z">
        <w:r>
          <w:rPr>
            <w:lang w:val="en-US"/>
          </w:rPr>
          <w:t>is</w:t>
        </w:r>
      </w:ins>
      <w:ins w:id="114" w:author="Richard Haynes" w:date="2021-01-30T13:42:00Z">
        <w:r>
          <w:rPr>
            <w:lang w:val="en-US"/>
          </w:rPr>
          <w:t xml:space="preserve"> required before they are considered for large-scale</w:t>
        </w:r>
      </w:ins>
      <w:ins w:id="115" w:author="Richard Haynes" w:date="2021-01-30T13:44:00Z">
        <w:r>
          <w:rPr>
            <w:lang w:val="en-US"/>
          </w:rPr>
          <w:t xml:space="preserve"> assessment</w:t>
        </w:r>
      </w:ins>
      <w:ins w:id="116" w:author="Martin Landray" w:date="2021-02-02T17:58:00Z">
        <w:r w:rsidR="008F08EE">
          <w:rPr>
            <w:lang w:val="en-US"/>
          </w:rPr>
          <w:t xml:space="preserve"> of the impact on mortality</w:t>
        </w:r>
      </w:ins>
      <w:ins w:id="117" w:author="Richard Haynes" w:date="2021-01-30T13:44:00Z">
        <w:r>
          <w:rPr>
            <w:lang w:val="en-US"/>
          </w:rPr>
          <w:t xml:space="preserve">. Such assessments will be tailored to the uncertainty specific to the intervention and typically be conducted at a subset of </w:t>
        </w:r>
      </w:ins>
      <w:ins w:id="118" w:author="Richard Haynes" w:date="2021-01-30T13:45:00Z">
        <w:r>
          <w:rPr>
            <w:lang w:val="en-US"/>
          </w:rPr>
          <w:t>sites among a smaller group of participants before the results are reviewed and a decision made whether to include them in th</w:t>
        </w:r>
      </w:ins>
      <w:ins w:id="119" w:author="Richard Haynes" w:date="2021-01-30T13:46:00Z">
        <w:r w:rsidR="00524804">
          <w:rPr>
            <w:lang w:val="en-US"/>
          </w:rPr>
          <w:t>e main trial.</w:t>
        </w:r>
      </w:ins>
    </w:p>
    <w:p w14:paraId="1FC54BAE" w14:textId="77777777" w:rsidR="008F08EE" w:rsidRPr="00D605A3" w:rsidRDefault="008F08EE" w:rsidP="008F08EE">
      <w:pPr>
        <w:spacing w:after="240"/>
        <w:rPr>
          <w:lang w:val="en-US"/>
        </w:rPr>
      </w:pPr>
    </w:p>
    <w:p w14:paraId="1971CDF4" w14:textId="77777777" w:rsidR="004B65DD" w:rsidRPr="00734153" w:rsidRDefault="00347F62" w:rsidP="00F123A0">
      <w:pPr>
        <w:pStyle w:val="StyleHeading1Linespacingsingle"/>
        <w:numPr>
          <w:ilvl w:val="0"/>
          <w:numId w:val="2"/>
        </w:numPr>
      </w:pPr>
      <w:bookmarkStart w:id="120" w:name="_Toc34778068"/>
      <w:bookmarkStart w:id="121" w:name="_Toc34778123"/>
      <w:bookmarkStart w:id="122" w:name="_Toc34778272"/>
      <w:bookmarkStart w:id="123" w:name="_Toc34778326"/>
      <w:bookmarkStart w:id="124" w:name="_Toc34778379"/>
      <w:bookmarkStart w:id="125" w:name="_Toc34778459"/>
      <w:bookmarkStart w:id="126" w:name="_Toc34778514"/>
      <w:bookmarkStart w:id="127" w:name="_Toc34778570"/>
      <w:bookmarkStart w:id="128" w:name="_Toc34780048"/>
      <w:bookmarkStart w:id="129" w:name="_Toc34780312"/>
      <w:bookmarkStart w:id="130" w:name="_Toc34780442"/>
      <w:bookmarkStart w:id="131" w:name="_Toc244547132"/>
      <w:bookmarkStart w:id="132" w:name="_Toc38099242"/>
      <w:bookmarkStart w:id="133" w:name="_Toc44674837"/>
      <w:bookmarkStart w:id="134" w:name="_Toc62398068"/>
      <w:bookmarkEnd w:id="120"/>
      <w:bookmarkEnd w:id="121"/>
      <w:bookmarkEnd w:id="122"/>
      <w:bookmarkEnd w:id="123"/>
      <w:bookmarkEnd w:id="124"/>
      <w:bookmarkEnd w:id="125"/>
      <w:bookmarkEnd w:id="126"/>
      <w:bookmarkEnd w:id="127"/>
      <w:bookmarkEnd w:id="128"/>
      <w:bookmarkEnd w:id="129"/>
      <w:bookmarkEnd w:id="130"/>
      <w:bookmarkEnd w:id="131"/>
      <w:r>
        <w:t>Design</w:t>
      </w:r>
      <w:r w:rsidR="000F5D4C">
        <w:t xml:space="preserve"> and Procedures</w:t>
      </w:r>
      <w:bookmarkEnd w:id="132"/>
      <w:bookmarkEnd w:id="133"/>
      <w:bookmarkEnd w:id="134"/>
    </w:p>
    <w:p w14:paraId="3DF6C5E2" w14:textId="77777777" w:rsidR="00392BCB" w:rsidRPr="00734153" w:rsidRDefault="00392BCB" w:rsidP="00F123A0"/>
    <w:p w14:paraId="3F124A71" w14:textId="77777777" w:rsidR="00610FE8" w:rsidRPr="00347F62" w:rsidRDefault="00347F62" w:rsidP="001B27CF">
      <w:pPr>
        <w:pStyle w:val="Heading2"/>
      </w:pPr>
      <w:bookmarkStart w:id="135" w:name="_Toc514947203"/>
      <w:bookmarkStart w:id="136" w:name="_Toc515001175"/>
      <w:bookmarkStart w:id="137" w:name="_Toc34303382"/>
      <w:bookmarkStart w:id="138" w:name="_Toc38099243"/>
      <w:bookmarkStart w:id="139" w:name="_Toc44674838"/>
      <w:bookmarkStart w:id="140" w:name="_Toc62398069"/>
      <w:bookmarkEnd w:id="135"/>
      <w:bookmarkEnd w:id="136"/>
      <w:bookmarkEnd w:id="137"/>
      <w:r w:rsidRPr="00347F62">
        <w:t>Eligibility</w:t>
      </w:r>
      <w:bookmarkEnd w:id="138"/>
      <w:bookmarkEnd w:id="139"/>
      <w:bookmarkEnd w:id="140"/>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w:t>
      </w:r>
      <w:r w:rsidRPr="001B27CF">
        <w:lastRenderedPageBreak/>
        <w:t xml:space="preserve">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3"/>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3D1F0ED6"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E9522F">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E9522F">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00035A58"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E9522F">
        <w:t>8.3</w:t>
      </w:r>
      <w:r w:rsidDel="002D6D91">
        <w:fldChar w:fldCharType="end"/>
      </w:r>
      <w:r w:rsidDel="002D6D91">
        <w:t>).</w:t>
      </w:r>
    </w:p>
    <w:p w14:paraId="7820EFF2" w14:textId="77777777" w:rsidR="00347F62" w:rsidRDefault="00347F62" w:rsidP="00F123A0">
      <w:pPr>
        <w:rPr>
          <w:lang w:val="en-US"/>
        </w:rPr>
      </w:pPr>
    </w:p>
    <w:p w14:paraId="22A203DD" w14:textId="2EEAAD16" w:rsidR="00FF2DE0" w:rsidRPr="00734153" w:rsidRDefault="00FF2DE0" w:rsidP="001B27CF">
      <w:pPr>
        <w:pStyle w:val="Heading2"/>
      </w:pPr>
      <w:bookmarkStart w:id="141" w:name="_Toc37107289"/>
      <w:bookmarkStart w:id="142" w:name="_Toc38099244"/>
      <w:bookmarkStart w:id="143" w:name="_Toc44674839"/>
      <w:bookmarkStart w:id="144" w:name="_Toc62398070"/>
      <w:r>
        <w:t>Consent</w:t>
      </w:r>
      <w:bookmarkEnd w:id="141"/>
      <w:bookmarkEnd w:id="142"/>
      <w:bookmarkEnd w:id="143"/>
      <w:bookmarkEnd w:id="144"/>
    </w:p>
    <w:p w14:paraId="3C7AECF5" w14:textId="0F1992FC"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if a suitable relative is not available</w:t>
      </w:r>
      <w:r w:rsidR="00433BBA">
        <w:t xml:space="preserve"> after reasonable efforts to locate one</w:t>
      </w:r>
      <w:r w:rsidR="00851672">
        <w:t xml:space="preserv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5122AD18" w14:textId="3F89DF2D" w:rsidR="00381E8D" w:rsidRDefault="000543BB" w:rsidP="00F123A0">
      <w:pPr>
        <w:rPr>
          <w:ins w:id="145" w:author="Richard Haynes" w:date="2021-02-05T14:24:00Z"/>
        </w:rPr>
      </w:pPr>
      <w:r>
        <w:t>Due to the poor outcomes in COVID-19 patients who require ventilation (&gt;90% mortality in one cohort</w:t>
      </w:r>
      <w:hyperlink w:anchor="_ENREF_9" w:tooltip="Zhou, 2020 #3000" w:history="1">
        <w:r w:rsidR="00475F95">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75F95">
          <w:instrText xml:space="preserve"> ADDIN EN.CITE </w:instrText>
        </w:r>
        <w:r w:rsidR="00475F95">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75F95">
          <w:instrText xml:space="preserve"> ADDIN EN.CITE.DATA </w:instrText>
        </w:r>
        <w:r w:rsidR="00475F95">
          <w:fldChar w:fldCharType="end"/>
        </w:r>
        <w:r w:rsidR="00475F95">
          <w:fldChar w:fldCharType="separate"/>
        </w:r>
        <w:r w:rsidR="00475F95" w:rsidRPr="00C51406">
          <w:rPr>
            <w:noProof/>
            <w:vertAlign w:val="superscript"/>
          </w:rPr>
          <w:t>9</w:t>
        </w:r>
        <w:r w:rsidR="00475F95">
          <w:fldChar w:fldCharType="end"/>
        </w:r>
      </w:hyperlink>
      <w:r>
        <w:t>), patients who lack capacity to consent due to severe disease (e.g. needs ventilation), and for whom a relative to act as the legally designated representative is not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2743A887" w14:textId="6A5D4570" w:rsidR="00153501" w:rsidRDefault="00153501" w:rsidP="00F123A0">
      <w:pPr>
        <w:rPr>
          <w:ins w:id="146" w:author="Richard Haynes" w:date="2021-02-05T14:24:00Z"/>
        </w:rPr>
      </w:pPr>
    </w:p>
    <w:p w14:paraId="173DC390" w14:textId="2015A31B" w:rsidR="00153501" w:rsidRDefault="00153501" w:rsidP="00F123A0">
      <w:ins w:id="147" w:author="Richard Haynes" w:date="2021-02-05T14:24:00Z">
        <w:r>
          <w:t>In the UK, participants’ GPs will be informed of their participation using routine clinical communications (e.g. discharge summaries)</w:t>
        </w:r>
      </w:ins>
      <w:ins w:id="148" w:author="Richard Haynes" w:date="2021-02-05T14:25:00Z">
        <w:r>
          <w:t>. If any other relevant information arises during the trial, this may also be sent to GPs.</w:t>
        </w:r>
      </w:ins>
    </w:p>
    <w:p w14:paraId="3FD6AAC4" w14:textId="77777777" w:rsidR="004F244C" w:rsidRDefault="004F244C" w:rsidP="00F123A0"/>
    <w:p w14:paraId="2961E790" w14:textId="0374864D" w:rsidR="000F5D4C" w:rsidRPr="00734153" w:rsidRDefault="00F75723" w:rsidP="001B27CF">
      <w:pPr>
        <w:pStyle w:val="Heading2"/>
      </w:pPr>
      <w:bookmarkStart w:id="149" w:name="_Toc34778072"/>
      <w:bookmarkStart w:id="150" w:name="_Toc34778127"/>
      <w:bookmarkStart w:id="151" w:name="_Toc34778276"/>
      <w:bookmarkStart w:id="152" w:name="_Toc34778330"/>
      <w:bookmarkStart w:id="153" w:name="_Toc34778383"/>
      <w:bookmarkStart w:id="154" w:name="_Toc34778463"/>
      <w:bookmarkStart w:id="155" w:name="_Toc34778518"/>
      <w:bookmarkStart w:id="156" w:name="_Toc34778574"/>
      <w:bookmarkStart w:id="157" w:name="_Toc34780052"/>
      <w:bookmarkStart w:id="158" w:name="_Toc34780316"/>
      <w:bookmarkStart w:id="159" w:name="_Toc34780446"/>
      <w:bookmarkStart w:id="160" w:name="_Toc37107290"/>
      <w:bookmarkStart w:id="161" w:name="_Toc38099245"/>
      <w:bookmarkStart w:id="162" w:name="_Toc44674840"/>
      <w:bookmarkStart w:id="163" w:name="_Toc62398071"/>
      <w:bookmarkEnd w:id="149"/>
      <w:bookmarkEnd w:id="150"/>
      <w:bookmarkEnd w:id="151"/>
      <w:bookmarkEnd w:id="152"/>
      <w:bookmarkEnd w:id="153"/>
      <w:bookmarkEnd w:id="154"/>
      <w:bookmarkEnd w:id="155"/>
      <w:bookmarkEnd w:id="156"/>
      <w:bookmarkEnd w:id="157"/>
      <w:bookmarkEnd w:id="158"/>
      <w:bookmarkEnd w:id="159"/>
      <w:r>
        <w:lastRenderedPageBreak/>
        <w:t>B</w:t>
      </w:r>
      <w:r w:rsidR="00EB3117">
        <w:t>aseline information</w:t>
      </w:r>
      <w:bookmarkEnd w:id="160"/>
      <w:bookmarkEnd w:id="161"/>
      <w:bookmarkEnd w:id="162"/>
      <w:bookmarkEnd w:id="163"/>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26EB49E6" w14:textId="1A35F17B" w:rsidR="00290B70" w:rsidRDefault="00B864DD" w:rsidP="00E105FD">
      <w:pPr>
        <w:pStyle w:val="ListParagraph"/>
        <w:numPr>
          <w:ilvl w:val="0"/>
          <w:numId w:val="15"/>
        </w:numPr>
      </w:pPr>
      <w:r>
        <w:t xml:space="preserve">Oxygen saturations </w:t>
      </w:r>
      <w:r w:rsidR="00B670DF">
        <w:t xml:space="preserve">on air </w:t>
      </w:r>
      <w:r w:rsidR="00E43246">
        <w:t>(</w:t>
      </w:r>
      <w:r w:rsidR="00B670DF">
        <w:t>if available)</w:t>
      </w:r>
      <w:ins w:id="164" w:author="Richard Haynes" w:date="2021-02-01T16:39:00Z">
        <w:r w:rsidR="0037464A">
          <w:t>,</w:t>
        </w:r>
      </w:ins>
      <w:ins w:id="165" w:author="Richard Haynes" w:date="2021-01-30T13:48:00Z">
        <w:r w:rsidR="00524804">
          <w:t xml:space="preserve"> and S</w:t>
        </w:r>
      </w:ins>
      <w:ins w:id="166" w:author="Richard Haynes" w:date="2021-02-01T16:28:00Z">
        <w:r w:rsidR="00612ECE">
          <w:t>/F</w:t>
        </w:r>
        <w:r w:rsidR="00612ECE">
          <w:rPr>
            <w:vertAlign w:val="subscript"/>
          </w:rPr>
          <w:t>94</w:t>
        </w:r>
      </w:ins>
      <w:ins w:id="167" w:author="Richard Haynes" w:date="2021-01-30T13:48:00Z">
        <w:r w:rsidR="00524804">
          <w:t xml:space="preserve"> ratio (if participating in early phase assessment</w:t>
        </w:r>
      </w:ins>
      <w:ins w:id="168" w:author="Richard Haynes" w:date="2021-01-30T13:50:00Z">
        <w:r w:rsidR="00524804">
          <w:t xml:space="preserve">; see Section </w:t>
        </w:r>
      </w:ins>
      <w:ins w:id="169" w:author="Richard Haynes" w:date="2021-01-30T14:00:00Z">
        <w:r w:rsidR="00C35106">
          <w:t>2.7.1</w:t>
        </w:r>
      </w:ins>
      <w:ins w:id="170" w:author="Richard Haynes" w:date="2021-01-30T13:49:00Z">
        <w:r w:rsidR="00524804">
          <w:t>)</w:t>
        </w:r>
      </w:ins>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054A1F7"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r w:rsidR="00B30FD7">
        <w:t xml:space="preserve"> (including pregnancy test result in </w:t>
      </w:r>
      <w:r w:rsidR="00E6644A">
        <w:t xml:space="preserve">all </w:t>
      </w:r>
      <w:r w:rsidR="00B30FD7">
        <w:t>women of child-bearing potential</w:t>
      </w:r>
      <w:r w:rsidR="00BF174B">
        <w:rPr>
          <w:rStyle w:val="FootnoteReference"/>
        </w:rPr>
        <w:footnoteReference w:id="4"/>
      </w:r>
      <w:r w:rsidR="00B30FD7">
        <w:t>)</w:t>
      </w:r>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171" w:name="_Toc34778074"/>
      <w:bookmarkStart w:id="172" w:name="_Toc34778129"/>
      <w:bookmarkStart w:id="173" w:name="_Toc34778278"/>
      <w:bookmarkStart w:id="174" w:name="_Toc34778332"/>
      <w:bookmarkStart w:id="175" w:name="_Toc34778385"/>
      <w:bookmarkStart w:id="176" w:name="_Toc34778465"/>
      <w:bookmarkStart w:id="177" w:name="_Toc34778520"/>
      <w:bookmarkStart w:id="178" w:name="_Toc34778576"/>
      <w:bookmarkStart w:id="179" w:name="_Toc34780054"/>
      <w:bookmarkStart w:id="180" w:name="_Toc34780318"/>
      <w:bookmarkStart w:id="181" w:name="_Toc34780448"/>
      <w:bookmarkStart w:id="182" w:name="_Toc34778076"/>
      <w:bookmarkStart w:id="183" w:name="_Toc34778131"/>
      <w:bookmarkStart w:id="184" w:name="_Toc34778280"/>
      <w:bookmarkStart w:id="185" w:name="_Toc34778334"/>
      <w:bookmarkStart w:id="186" w:name="_Toc34778387"/>
      <w:bookmarkStart w:id="187" w:name="_Toc34778467"/>
      <w:bookmarkStart w:id="188" w:name="_Toc34778522"/>
      <w:bookmarkStart w:id="189" w:name="_Toc34778578"/>
      <w:bookmarkStart w:id="190" w:name="_Toc34780056"/>
      <w:bookmarkStart w:id="191" w:name="_Toc34780320"/>
      <w:bookmarkStart w:id="192" w:name="_Toc34780450"/>
      <w:bookmarkStart w:id="193" w:name="_Toc37770909"/>
      <w:bookmarkStart w:id="194" w:name="_Toc37771565"/>
      <w:bookmarkStart w:id="195" w:name="_Toc38099246"/>
      <w:bookmarkStart w:id="196" w:name="_Toc44674841"/>
      <w:bookmarkStart w:id="197" w:name="_Ref54422467"/>
      <w:bookmarkStart w:id="198" w:name="_Toc62398072"/>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t>Main r</w:t>
      </w:r>
      <w:r w:rsidR="007341EA">
        <w:t>andomi</w:t>
      </w:r>
      <w:r w:rsidR="00B92F95">
        <w:t>s</w:t>
      </w:r>
      <w:r w:rsidR="007341EA">
        <w:t>ation</w:t>
      </w:r>
      <w:bookmarkEnd w:id="195"/>
      <w:bookmarkEnd w:id="196"/>
      <w:bookmarkEnd w:id="197"/>
      <w:bookmarkEnd w:id="198"/>
    </w:p>
    <w:p w14:paraId="4609A5B3" w14:textId="0D2900B6"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r w:rsidR="00E6644A">
        <w:t>;</w:t>
      </w:r>
      <w:r w:rsidR="00E6644A" w:rsidRPr="00E6644A">
        <w:t xml:space="preserve"> </w:t>
      </w:r>
      <w:r w:rsidR="00E6644A">
        <w:t>from version 13.0 of the protocol a further factorial randomisation was added (Main Randomisation part D)</w:t>
      </w:r>
      <w:r w:rsidR="00EF739A">
        <w:t>.</w:t>
      </w:r>
      <w:r w:rsidR="00533CB8">
        <w:t xml:space="preserve"> From version </w:t>
      </w:r>
      <w:r w:rsidR="007938C9">
        <w:t>12.1</w:t>
      </w:r>
      <w:r w:rsidR="00533CB8">
        <w:t xml:space="preserve"> of the protocol, children may be recruited into the trial even if there are no </w:t>
      </w:r>
      <w:r w:rsidR="00CE53DA">
        <w:t xml:space="preserve">main randomisation </w:t>
      </w:r>
      <w:r w:rsidR="00533CB8">
        <w:t>treatments which are both available and suitable</w:t>
      </w:r>
      <w:r w:rsidR="007A22D2">
        <w:t xml:space="preserve"> provided they meet the criteria for inclusion in the second randomisation, per section 2.5</w:t>
      </w:r>
      <w:r w:rsidR="00533CB8">
        <w:t>. They will not be allocated to a main randomisation group, but will be potentially eligible for the second randomisation between tocilizumab</w:t>
      </w:r>
      <w:r w:rsidR="00E6644A">
        <w:t>, anakinra</w:t>
      </w:r>
      <w:r w:rsidR="00533CB8">
        <w:t xml:space="preserve"> and control.</w:t>
      </w:r>
    </w:p>
    <w:p w14:paraId="7B269925" w14:textId="77777777" w:rsidR="00720B07" w:rsidRDefault="00720B07" w:rsidP="00F123A0">
      <w:pPr>
        <w:rPr>
          <w:lang w:val="en-US"/>
        </w:rPr>
      </w:pPr>
    </w:p>
    <w:p w14:paraId="12CE0779" w14:textId="77777777" w:rsidR="00EA2E80" w:rsidRDefault="002A3F37" w:rsidP="00EA2E80">
      <w:pPr>
        <w:pStyle w:val="Heading3"/>
      </w:pPr>
      <w:bookmarkStart w:id="199" w:name="_Toc44674842"/>
      <w:r>
        <w:lastRenderedPageBreak/>
        <w:t>Main r</w:t>
      </w:r>
      <w:r w:rsidR="00EA2E80" w:rsidRPr="003210C8">
        <w:t xml:space="preserve">andomisation </w:t>
      </w:r>
      <w:r>
        <w:t xml:space="preserve">part </w:t>
      </w:r>
      <w:r w:rsidR="00EA2E80" w:rsidRPr="003210C8">
        <w:t>A:</w:t>
      </w:r>
      <w:bookmarkEnd w:id="199"/>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4F49A27D" w14:textId="3DCC13EF" w:rsidR="00F10F34" w:rsidRDefault="00F10F34" w:rsidP="00533CB8">
      <w:pPr>
        <w:pStyle w:val="NormalWeb"/>
        <w:spacing w:before="0" w:beforeAutospacing="0" w:after="0" w:afterAutospacing="0"/>
      </w:pPr>
    </w:p>
    <w:p w14:paraId="588E6467" w14:textId="002C60C7" w:rsidR="00F10F34" w:rsidRDefault="00F10F34" w:rsidP="00533CB8">
      <w:pPr>
        <w:pStyle w:val="NormalWeb"/>
        <w:numPr>
          <w:ilvl w:val="0"/>
          <w:numId w:val="17"/>
        </w:numPr>
        <w:spacing w:after="0" w:afterAutospacing="0"/>
        <w:ind w:left="357" w:hanging="357"/>
        <w:rPr>
          <w:ins w:id="200" w:author="Martin Landray" w:date="2021-02-02T17:59:00Z"/>
        </w:rPr>
      </w:pPr>
      <w:r>
        <w:rPr>
          <w:b/>
        </w:rPr>
        <w:t xml:space="preserve">Colchine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5"/>
      </w:r>
      <w:r w:rsidR="009C035B">
        <w:rPr>
          <w:vertAlign w:val="superscript"/>
        </w:rPr>
        <w:t xml:space="preserve"> </w:t>
      </w:r>
      <w:r w:rsidR="009C035B" w:rsidRPr="009C035B">
        <w:t>(</w:t>
      </w:r>
      <w:r w:rsidR="00B30FD7">
        <w:t>Adults</w:t>
      </w:r>
      <w:r w:rsidR="00B30FD7" w:rsidRPr="00777331">
        <w:t xml:space="preserve"> </w:t>
      </w:r>
      <w:r w:rsidR="00777331" w:rsidRPr="00777331">
        <w:t>≥18 years old only</w:t>
      </w:r>
      <w:r w:rsidR="00777331">
        <w:t>.</w:t>
      </w:r>
      <w:r w:rsidR="009C035B" w:rsidRPr="009C035B">
        <w:t>)</w:t>
      </w:r>
    </w:p>
    <w:p w14:paraId="6EF5192A" w14:textId="77777777" w:rsidR="008F08EE" w:rsidRDefault="008F08EE" w:rsidP="008F08EE">
      <w:pPr>
        <w:pStyle w:val="NormalWeb"/>
        <w:spacing w:after="0" w:afterAutospacing="0"/>
        <w:ind w:left="357"/>
      </w:pPr>
    </w:p>
    <w:p w14:paraId="654B9428" w14:textId="370E957D" w:rsidR="00DB7AF6" w:rsidRPr="00524804" w:rsidRDefault="00524804" w:rsidP="00524804">
      <w:pPr>
        <w:pStyle w:val="ListParagraph"/>
        <w:numPr>
          <w:ilvl w:val="0"/>
          <w:numId w:val="17"/>
        </w:numPr>
        <w:rPr>
          <w:ins w:id="201" w:author="Richard Haynes" w:date="2021-01-30T13:50:00Z"/>
          <w:lang w:val="en-US"/>
        </w:rPr>
      </w:pPr>
      <w:ins w:id="202" w:author="Richard Haynes" w:date="2021-01-30T13:50:00Z">
        <w:r>
          <w:rPr>
            <w:b/>
            <w:lang w:val="en-US"/>
          </w:rPr>
          <w:t xml:space="preserve">Dimethyl fumarate: 120 mg every 12 hours for 4 doses followed by 240 mg every 12 hours </w:t>
        </w:r>
      </w:ins>
      <w:ins w:id="203" w:author="Richard Haynes" w:date="2021-01-30T13:51:00Z">
        <w:r>
          <w:t xml:space="preserve">by mouth for </w:t>
        </w:r>
        <w:del w:id="204" w:author="Joseph Butchinsky" w:date="2021-02-04T07:17:00Z">
          <w:r w:rsidDel="00CE4C66">
            <w:delText>10</w:delText>
          </w:r>
        </w:del>
      </w:ins>
      <w:ins w:id="205" w:author="Joseph Butchinsky" w:date="2021-02-04T07:17:00Z">
        <w:r w:rsidR="00CE4C66">
          <w:t>8</w:t>
        </w:r>
      </w:ins>
      <w:ins w:id="206" w:author="Richard Haynes" w:date="2021-01-30T13:51:00Z">
        <w:r>
          <w:t xml:space="preserve"> days</w:t>
        </w:r>
      </w:ins>
      <w:ins w:id="207" w:author="Joseph Butchinsky" w:date="2021-02-04T07:17:00Z">
        <w:del w:id="208" w:author="Richard Haynes" w:date="2021-02-05T12:58:00Z">
          <w:r w:rsidR="00CE4C66" w:rsidDel="004D0DCE">
            <w:delText>,</w:delText>
          </w:r>
        </w:del>
        <w:r w:rsidR="00CE4C66">
          <w:t xml:space="preserve"> </w:t>
        </w:r>
      </w:ins>
      <w:ins w:id="209" w:author="Richard Haynes" w:date="2021-02-05T12:57:00Z">
        <w:r w:rsidR="004D0DCE">
          <w:t>(</w:t>
        </w:r>
      </w:ins>
      <w:ins w:id="210" w:author="Joseph Butchinsky" w:date="2021-02-04T07:17:00Z">
        <w:r w:rsidR="00CE4C66">
          <w:t>10 days</w:t>
        </w:r>
      </w:ins>
      <w:ins w:id="211" w:author="Richard Haynes" w:date="2021-01-30T13:51:00Z">
        <w:r>
          <w:t xml:space="preserve"> in total</w:t>
        </w:r>
      </w:ins>
      <w:ins w:id="212" w:author="Richard Haynes" w:date="2021-02-05T12:58:00Z">
        <w:r w:rsidR="004D0DCE">
          <w:t>)</w:t>
        </w:r>
      </w:ins>
      <w:ins w:id="213" w:author="Richard Haynes" w:date="2021-01-30T13:51:00Z">
        <w:r>
          <w:t>.</w:t>
        </w:r>
        <w:r>
          <w:rPr>
            <w:rStyle w:val="FootnoteReference"/>
          </w:rPr>
          <w:footnoteReference w:id="6"/>
        </w:r>
        <w:r>
          <w:rPr>
            <w:vertAlign w:val="superscript"/>
          </w:rPr>
          <w:t xml:space="preserve"> </w:t>
        </w:r>
        <w:r w:rsidRPr="009C035B">
          <w:t>(</w:t>
        </w:r>
        <w:r>
          <w:t>Adults</w:t>
        </w:r>
        <w:r w:rsidRPr="00777331">
          <w:t xml:space="preserve"> ≥18 years old only</w:t>
        </w:r>
      </w:ins>
      <w:ins w:id="216" w:author="Richard Haynes" w:date="2021-02-05T14:04:00Z">
        <w:r w:rsidR="00533A93">
          <w:t>, excluding those on ECMO</w:t>
        </w:r>
      </w:ins>
      <w:ins w:id="217" w:author="Richard Haynes" w:date="2021-01-30T13:51:00Z">
        <w:r>
          <w:t>.</w:t>
        </w:r>
        <w:r w:rsidRPr="009C035B">
          <w:t>)</w:t>
        </w:r>
      </w:ins>
      <w:ins w:id="218" w:author="Richard Haynes" w:date="2021-01-30T14:19:00Z">
        <w:r w:rsidR="001D1931">
          <w:t xml:space="preserve"> If 240 mg every 12 hours cannot be tolerated, the dose may be reduced.</w:t>
        </w:r>
      </w:ins>
    </w:p>
    <w:p w14:paraId="7F8CABF8" w14:textId="77777777" w:rsidR="00524804" w:rsidRPr="00524804" w:rsidRDefault="00524804" w:rsidP="00524804">
      <w:pPr>
        <w:pStyle w:val="ListParagraph"/>
        <w:ind w:left="360"/>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52B7950C" w14:textId="77777777" w:rsidR="00513ECE" w:rsidRDefault="00513ECE" w:rsidP="00533CB8">
      <w:pPr>
        <w:pStyle w:val="NormalWeb"/>
        <w:spacing w:before="0" w:beforeAutospacing="0" w:after="0" w:afterAutospacing="0"/>
        <w:ind w:left="357"/>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59C6645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ins w:id="219" w:author="Richard Haynes" w:date="2021-01-30T13:57:00Z">
        <w:r w:rsidR="00C35106">
          <w:t xml:space="preserve"> and/or part D</w:t>
        </w:r>
      </w:ins>
      <w:r w:rsidR="0009515F">
        <w:t>.</w:t>
      </w:r>
    </w:p>
    <w:p w14:paraId="16BDB526" w14:textId="77777777" w:rsidR="005A133A" w:rsidRDefault="005D64DF" w:rsidP="006831C4">
      <w:pPr>
        <w:pStyle w:val="Heading3"/>
      </w:pPr>
      <w:bookmarkStart w:id="220" w:name="_Toc44674843"/>
      <w:r>
        <w:t>Main r</w:t>
      </w:r>
      <w:r w:rsidR="005A133A" w:rsidRPr="003210C8">
        <w:t xml:space="preserve">andomisation </w:t>
      </w:r>
      <w:r>
        <w:t xml:space="preserve">part </w:t>
      </w:r>
      <w:r w:rsidR="005A133A">
        <w:t>B</w:t>
      </w:r>
      <w:r w:rsidR="00B864DD">
        <w:t xml:space="preserve"> [UK only]</w:t>
      </w:r>
      <w:r w:rsidR="005A133A" w:rsidRPr="003210C8">
        <w:t>:</w:t>
      </w:r>
      <w:bookmarkEnd w:id="220"/>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2A5E72ED" w:rsidR="00B864DD" w:rsidRPr="00735DBF" w:rsidRDefault="00B864DD" w:rsidP="00735DBF">
      <w:pPr>
        <w:pStyle w:val="ListParagraph"/>
        <w:ind w:left="360"/>
        <w:rPr>
          <w:b/>
          <w:lang w:val="en-US"/>
        </w:rPr>
      </w:pPr>
    </w:p>
    <w:p w14:paraId="1252B23A" w14:textId="54FF3CE9" w:rsidR="00B864DD" w:rsidRPr="00DC2416" w:rsidRDefault="00B864DD" w:rsidP="00E105FD">
      <w:pPr>
        <w:pStyle w:val="ListParagraph"/>
        <w:numPr>
          <w:ilvl w:val="0"/>
          <w:numId w:val="17"/>
        </w:numPr>
        <w:rPr>
          <w:lang w:val="en-US"/>
        </w:rPr>
      </w:pPr>
      <w:bookmarkStart w:id="221" w:name="_Hlk38421739"/>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 xml:space="preserve">adults and children </w:t>
      </w:r>
      <w:ins w:id="222" w:author="Richard Haynes" w:date="2021-01-30T13:56:00Z">
        <w:r w:rsidR="00524804">
          <w:rPr>
            <w:b/>
            <w:lang w:val="en-US"/>
          </w:rPr>
          <w:t xml:space="preserve">with COVID-19 pneumonia </w:t>
        </w:r>
      </w:ins>
      <w:r w:rsidR="00AE43D1">
        <w:rPr>
          <w:b/>
          <w:lang w:val="en-US"/>
        </w:rPr>
        <w:t>aged ≥12 years</w:t>
      </w:r>
      <w:r w:rsidR="0040391F">
        <w:rPr>
          <w:rStyle w:val="FootnoteReference"/>
          <w:b/>
          <w:lang w:val="en-US"/>
        </w:rPr>
        <w:footnoteReference w:id="7"/>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7468FD9C" w:rsidR="004B73B6" w:rsidRDefault="005A133A" w:rsidP="005A133A">
      <w:pPr>
        <w:pStyle w:val="NormalWeb"/>
        <w:spacing w:before="0" w:beforeAutospacing="0" w:after="0" w:afterAutospacing="0"/>
      </w:pPr>
      <w:r>
        <w:lastRenderedPageBreak/>
        <w:t>For randomisation</w:t>
      </w:r>
      <w:r w:rsidR="002A3F37">
        <w:t xml:space="preserve"> part</w:t>
      </w:r>
      <w:r>
        <w:t xml:space="preserve"> B, t</w:t>
      </w:r>
      <w:r w:rsidRPr="000F1A65">
        <w:t xml:space="preserve">he randomisation program will allocate patients in a ratio of </w:t>
      </w:r>
      <w:r>
        <w:t>1</w:t>
      </w:r>
      <w:r w:rsidRPr="000F1A65">
        <w:t xml:space="preserve">:1 between each of the arms. If </w:t>
      </w:r>
      <w:r>
        <w:t>the active treatment</w:t>
      </w:r>
      <w:r w:rsidRPr="000F1A65">
        <w:t xml:space="preserve"> is not available at the hospital or is believed, by the attending clinician, to be contraindicated for the specific patient, then this fact will be recorded via the web-based form </w:t>
      </w:r>
      <w:r>
        <w:t xml:space="preserve">and the patient will be excluded from 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Eligible patients may be randomised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2D8769C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r w:rsidR="004F11C7">
        <w:rPr>
          <w:rStyle w:val="FootnoteReference"/>
        </w:rPr>
        <w:footnoteReference w:id="8"/>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Note: The allocation in this randomisation should not influence the use of standard thromboprophylaxis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1892493F" w:rsidR="00655943" w:rsidRDefault="00655943" w:rsidP="00F123A0">
      <w:bookmarkStart w:id="223" w:name="_Toc40166725"/>
      <w:bookmarkStart w:id="224" w:name="_Toc40209059"/>
      <w:bookmarkStart w:id="225" w:name="_Toc40209117"/>
      <w:bookmarkStart w:id="226" w:name="_Toc40209175"/>
      <w:bookmarkStart w:id="227" w:name="_Toc40209233"/>
      <w:bookmarkStart w:id="228" w:name="_Toc40252655"/>
      <w:bookmarkEnd w:id="221"/>
      <w:bookmarkEnd w:id="223"/>
      <w:bookmarkEnd w:id="224"/>
      <w:bookmarkEnd w:id="225"/>
      <w:bookmarkEnd w:id="226"/>
      <w:bookmarkEnd w:id="227"/>
      <w:bookmarkEnd w:id="228"/>
    </w:p>
    <w:p w14:paraId="240CEBB1" w14:textId="51B57B4F" w:rsidR="00626D85" w:rsidRDefault="00626D85" w:rsidP="00626D85">
      <w:pPr>
        <w:pStyle w:val="Heading3"/>
      </w:pPr>
      <w:r>
        <w:t>Main r</w:t>
      </w:r>
      <w:r w:rsidRPr="003210C8">
        <w:t xml:space="preserve">andomisation </w:t>
      </w:r>
      <w:r>
        <w:t>part D [adults, and children with COVID-19 pneumonia aged ≥2 years only]</w:t>
      </w:r>
      <w:r w:rsidRPr="003210C8">
        <w:t>:</w:t>
      </w:r>
    </w:p>
    <w:p w14:paraId="1EBAAA50" w14:textId="77777777" w:rsidR="00626D85" w:rsidRDefault="00626D85" w:rsidP="00626D85">
      <w:pPr>
        <w:autoSpaceDE/>
        <w:autoSpaceDN/>
        <w:adjustRightInd/>
        <w:contextualSpacing w:val="0"/>
        <w:jc w:val="left"/>
        <w:rPr>
          <w:lang w:val="en-US"/>
        </w:rPr>
      </w:pPr>
      <w:r>
        <w:rPr>
          <w:lang w:val="en-US"/>
        </w:rPr>
        <w:t>Eligible patients may be randomised to one of the arms listed below.</w:t>
      </w:r>
    </w:p>
    <w:p w14:paraId="7A247DB3" w14:textId="77777777" w:rsidR="00626D85" w:rsidRDefault="00626D85" w:rsidP="00626D85">
      <w:pPr>
        <w:autoSpaceDE/>
        <w:autoSpaceDN/>
        <w:adjustRightInd/>
        <w:contextualSpacing w:val="0"/>
        <w:jc w:val="left"/>
        <w:rPr>
          <w:lang w:val="en-US"/>
        </w:rPr>
      </w:pPr>
    </w:p>
    <w:p w14:paraId="64F73688" w14:textId="77777777" w:rsidR="00626D85" w:rsidRPr="00DB7AF6" w:rsidRDefault="00626D85" w:rsidP="00626D85">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7AF3FF01" w14:textId="77777777" w:rsidR="00626D85" w:rsidRPr="00DB7AF6" w:rsidRDefault="00626D85" w:rsidP="00626D85">
      <w:pPr>
        <w:pStyle w:val="ListParagraph"/>
        <w:autoSpaceDE/>
        <w:autoSpaceDN/>
        <w:adjustRightInd/>
        <w:ind w:left="360"/>
        <w:contextualSpacing w:val="0"/>
        <w:jc w:val="left"/>
        <w:rPr>
          <w:rFonts w:eastAsia="Calibri"/>
        </w:rPr>
      </w:pPr>
    </w:p>
    <w:p w14:paraId="6F90E8CB" w14:textId="6706BD79" w:rsidR="00626D85" w:rsidRDefault="00626D85" w:rsidP="00626D85">
      <w:pPr>
        <w:pStyle w:val="NormalWeb"/>
        <w:numPr>
          <w:ilvl w:val="0"/>
          <w:numId w:val="17"/>
        </w:numPr>
        <w:spacing w:before="0" w:beforeAutospacing="0" w:after="0" w:afterAutospacing="0"/>
        <w:ind w:left="357" w:hanging="357"/>
      </w:pPr>
      <w:r>
        <w:rPr>
          <w:b/>
        </w:rPr>
        <w:t>Baricitinib 4 mg once daily</w:t>
      </w:r>
      <w:r>
        <w:t xml:space="preserve"> by mouth or nasogastric tube for 10 days in total.</w:t>
      </w:r>
      <w:r w:rsidR="00BF174B">
        <w:rPr>
          <w:vertAlign w:val="superscript"/>
        </w:rPr>
        <w:t>c</w:t>
      </w:r>
    </w:p>
    <w:p w14:paraId="226E72D1" w14:textId="199F43C9" w:rsidR="00626D85" w:rsidRDefault="00626D85" w:rsidP="00F123A0"/>
    <w:p w14:paraId="0DF82BF9" w14:textId="01B8B632" w:rsidR="009122D3" w:rsidRDefault="003038F1" w:rsidP="00F123A0">
      <w:r w:rsidRPr="000F1A65">
        <w:t>The randomisation program will allocate pa</w:t>
      </w:r>
      <w:r>
        <w:t>tients in a ratio of 1</w:t>
      </w:r>
      <w:r w:rsidRPr="000F1A65">
        <w:t xml:space="preserve">:1 between </w:t>
      </w:r>
      <w:r>
        <w:t>the arms being evaluated in part D of the main randomisation</w:t>
      </w:r>
      <w:r w:rsidRPr="000F1A65">
        <w:t>.</w:t>
      </w:r>
      <w:r>
        <w:t xml:space="preserve"> </w:t>
      </w:r>
    </w:p>
    <w:p w14:paraId="06D015B6" w14:textId="26537BF9" w:rsidR="00D20B52" w:rsidRPr="00E23519" w:rsidRDefault="00D20B52" w:rsidP="001B27CF">
      <w:pPr>
        <w:pStyle w:val="Heading2"/>
      </w:pPr>
      <w:bookmarkStart w:id="229" w:name="_Toc37064404"/>
      <w:bookmarkStart w:id="230" w:name="_Toc38099248"/>
      <w:bookmarkStart w:id="231" w:name="_Toc44674845"/>
      <w:bookmarkStart w:id="232" w:name="_Ref54422475"/>
      <w:bookmarkStart w:id="233" w:name="_Toc62398073"/>
      <w:r>
        <w:t>Second</w:t>
      </w:r>
      <w:r w:rsidRPr="00E23519">
        <w:t xml:space="preserve"> </w:t>
      </w:r>
      <w:r>
        <w:t xml:space="preserve">randomisation </w:t>
      </w:r>
      <w:bookmarkEnd w:id="229"/>
      <w:r>
        <w:t xml:space="preserve">for </w:t>
      </w:r>
      <w:r w:rsidR="00626D85">
        <w:t xml:space="preserve">children </w:t>
      </w:r>
      <w:r>
        <w:t xml:space="preserve">with progressive </w:t>
      </w:r>
      <w:del w:id="234" w:author="Richard Haynes" w:date="2021-02-12T12:17:00Z">
        <w:r w:rsidDel="00CF0880">
          <w:delText>COVID-19</w:delText>
        </w:r>
      </w:del>
      <w:bookmarkEnd w:id="230"/>
      <w:bookmarkEnd w:id="231"/>
      <w:bookmarkEnd w:id="232"/>
      <w:bookmarkEnd w:id="233"/>
      <w:ins w:id="235" w:author="Richard Haynes" w:date="2021-02-12T12:17:00Z">
        <w:r w:rsidR="00CF0880">
          <w:t>PIMS-TS</w:t>
        </w:r>
      </w:ins>
    </w:p>
    <w:p w14:paraId="77DD88C2" w14:textId="3440095F" w:rsidR="00D20B52" w:rsidRDefault="00626D85" w:rsidP="00D20B52">
      <w:pPr>
        <w:pStyle w:val="Default"/>
        <w:contextualSpacing/>
        <w:jc w:val="both"/>
      </w:pPr>
      <w:r>
        <w:t xml:space="preserve">Children (≥1 year old) </w:t>
      </w:r>
      <w:r w:rsidR="00D20B52">
        <w:t>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2DFF31DC" w:rsidR="00D20B52" w:rsidRDefault="00BB684F" w:rsidP="00E105FD">
      <w:pPr>
        <w:pStyle w:val="ListParagraph"/>
        <w:numPr>
          <w:ilvl w:val="0"/>
          <w:numId w:val="19"/>
        </w:numPr>
      </w:pPr>
      <w:r>
        <w:t xml:space="preserve">Recruited </w:t>
      </w:r>
      <w:r w:rsidR="00866BCB">
        <w:t>into the</w:t>
      </w:r>
      <w:r w:rsidR="00D20B52">
        <w:t xml:space="preserve"> RECOVERY trial no more than 21 days ago</w:t>
      </w:r>
      <w:r w:rsidR="004F214D">
        <w:rPr>
          <w:rStyle w:val="FootnoteReference"/>
        </w:rPr>
        <w:footnoteReference w:id="9"/>
      </w:r>
    </w:p>
    <w:p w14:paraId="489D704F" w14:textId="7B1BF4A4" w:rsidR="00D20B52" w:rsidRDefault="00D20B52" w:rsidP="00E105FD">
      <w:pPr>
        <w:pStyle w:val="ListParagraph"/>
        <w:numPr>
          <w:ilvl w:val="0"/>
          <w:numId w:val="19"/>
        </w:numPr>
      </w:pPr>
      <w:r>
        <w:t xml:space="preserve">Clinical evidence of </w:t>
      </w:r>
      <w:r w:rsidR="00626D85">
        <w:t>PIMS-TS</w:t>
      </w:r>
      <w:r>
        <w:t>:</w:t>
      </w:r>
    </w:p>
    <w:p w14:paraId="6F497FFD" w14:textId="1383D9AB" w:rsidR="00D20B52" w:rsidRDefault="005D64DF" w:rsidP="00CF0880">
      <w:pPr>
        <w:pStyle w:val="ListParagraph"/>
        <w:numPr>
          <w:ilvl w:val="1"/>
          <w:numId w:val="19"/>
        </w:numPr>
      </w:pPr>
      <w:r>
        <w:t>significant systemic disease with persistent pyrexia</w:t>
      </w:r>
      <w:r w:rsidR="00876E3E">
        <w:t>, with or without evidence of respiratory involvement</w:t>
      </w:r>
      <w:r>
        <w:t>)</w:t>
      </w:r>
      <w:r>
        <w:rPr>
          <w:rStyle w:val="FootnoteReference"/>
        </w:rPr>
        <w:footnoteReference w:id="10"/>
      </w:r>
      <w:r w:rsidR="006B3C3D">
        <w:t xml:space="preserve">; </w:t>
      </w:r>
      <w:r w:rsidR="00D20B52">
        <w:t>and</w:t>
      </w:r>
    </w:p>
    <w:p w14:paraId="71BFFC53" w14:textId="77777777" w:rsidR="00D20B52" w:rsidRDefault="00D20B52" w:rsidP="00E105FD">
      <w:pPr>
        <w:pStyle w:val="ListParagraph"/>
        <w:numPr>
          <w:ilvl w:val="1"/>
          <w:numId w:val="19"/>
        </w:numPr>
      </w:pPr>
      <w:r w:rsidRPr="00190A2B">
        <w:lastRenderedPageBreak/>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077E27B5"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del w:id="236" w:author="Richard Haynes" w:date="2021-01-30T13:55:00Z">
        <w:r w:rsidR="00C33BC1" w:rsidDel="00524804">
          <w:delText>four</w:delText>
        </w:r>
        <w:r w:rsidR="00C33BC1" w:rsidRPr="00F126A2" w:rsidDel="00524804">
          <w:delText xml:space="preserve"> </w:delText>
        </w:r>
      </w:del>
      <w:ins w:id="237" w:author="Richard Haynes" w:date="2021-01-30T13:55:00Z">
        <w:r w:rsidR="00524804">
          <w:t>two</w:t>
        </w:r>
        <w:r w:rsidR="00524804" w:rsidRPr="00F126A2">
          <w:t xml:space="preserve"> </w:t>
        </w:r>
      </w:ins>
      <w:r w:rsidR="00F126A2" w:rsidRPr="00F126A2">
        <w:t>study treatments</w:t>
      </w:r>
      <w:r w:rsidR="002A3F37">
        <w:t xml:space="preserve"> (</w:t>
      </w:r>
      <w:r w:rsidR="007218C7">
        <w:t>one</w:t>
      </w:r>
      <w:r w:rsidR="002A3F37">
        <w:t xml:space="preserve"> </w:t>
      </w:r>
      <w:del w:id="238" w:author="Richard Haynes" w:date="2021-01-30T13:55:00Z">
        <w:r w:rsidR="002A3F37" w:rsidDel="00524804">
          <w:delText xml:space="preserve">each </w:delText>
        </w:r>
      </w:del>
      <w:r w:rsidR="002A3F37">
        <w:t>from Main randomisation part</w:t>
      </w:r>
      <w:del w:id="239" w:author="Richard Haynes" w:date="2021-01-30T13:55:00Z">
        <w:r w:rsidR="002A3F37" w:rsidDel="00524804">
          <w:delText>s</w:delText>
        </w:r>
      </w:del>
      <w:r w:rsidR="002A3F37">
        <w:t xml:space="preserve"> A</w:t>
      </w:r>
      <w:del w:id="240" w:author="Richard Haynes" w:date="2021-01-30T13:55:00Z">
        <w:r w:rsidR="00C33BC1" w:rsidDel="00524804">
          <w:delText>, B</w:delText>
        </w:r>
        <w:r w:rsidR="002A3F37" w:rsidDel="00524804">
          <w:delText xml:space="preserve"> and</w:delText>
        </w:r>
        <w:r w:rsidR="00F31D86" w:rsidDel="00524804">
          <w:delText xml:space="preserve"> </w:delText>
        </w:r>
        <w:r w:rsidR="00626D85" w:rsidDel="00524804">
          <w:delText>D</w:delText>
        </w:r>
        <w:r w:rsidR="00F31D86" w:rsidDel="00524804">
          <w:delText>,</w:delText>
        </w:r>
      </w:del>
      <w:r w:rsidR="00F31D86">
        <w:t xml:space="preserve">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39C8F11C" w:rsidR="00D20B52" w:rsidRDefault="00D20B52" w:rsidP="00D20B52">
      <w:pPr>
        <w:pStyle w:val="Default"/>
        <w:contextualSpacing/>
        <w:jc w:val="both"/>
      </w:pPr>
      <w:r>
        <w:t>Eligible participants may be randomised between the following treatment arms</w:t>
      </w:r>
      <w:r w:rsidR="00B75F82">
        <w:t xml:space="preserve"> (see Appendix 3 for dose information)</w:t>
      </w:r>
      <w:r>
        <w:t xml:space="preserve">: </w:t>
      </w:r>
    </w:p>
    <w:p w14:paraId="6CD68E85" w14:textId="77777777" w:rsidR="006309BE" w:rsidRDefault="006309BE" w:rsidP="00D20B52">
      <w:pPr>
        <w:pStyle w:val="Default"/>
        <w:contextualSpacing/>
        <w:jc w:val="both"/>
      </w:pPr>
    </w:p>
    <w:p w14:paraId="0430BCA5" w14:textId="4C14DFB6" w:rsidR="00B75F82" w:rsidRDefault="00B75F82" w:rsidP="00B75F82">
      <w:pPr>
        <w:pStyle w:val="ListParagraph"/>
        <w:numPr>
          <w:ilvl w:val="0"/>
          <w:numId w:val="43"/>
        </w:numPr>
      </w:pPr>
      <w:r w:rsidRPr="00B75F82">
        <w:rPr>
          <w:b/>
        </w:rPr>
        <w:t>Tocilizumab</w:t>
      </w:r>
      <w:r>
        <w:t xml:space="preserve"> by intravenous infusion</w:t>
      </w:r>
    </w:p>
    <w:p w14:paraId="7AB65951" w14:textId="5CC1C40E" w:rsidR="00B75F82" w:rsidRDefault="00B75F82" w:rsidP="00B75F82">
      <w:pPr>
        <w:pStyle w:val="Default"/>
        <w:ind w:left="720"/>
        <w:contextualSpacing/>
        <w:jc w:val="both"/>
      </w:pPr>
      <w:r>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Default="006C4189" w:rsidP="00B75F82">
      <w:pPr>
        <w:pStyle w:val="Default"/>
        <w:ind w:left="360"/>
        <w:contextualSpacing/>
        <w:jc w:val="both"/>
      </w:pPr>
    </w:p>
    <w:p w14:paraId="7DA13BF7" w14:textId="77777777" w:rsidR="000E7995" w:rsidRDefault="00D918C3" w:rsidP="00D918C3">
      <w:pPr>
        <w:pStyle w:val="ListParagraph"/>
        <w:numPr>
          <w:ilvl w:val="0"/>
          <w:numId w:val="39"/>
        </w:numPr>
      </w:pPr>
      <w:r>
        <w:rPr>
          <w:b/>
        </w:rPr>
        <w:t>Anakinra</w:t>
      </w:r>
      <w:r w:rsidR="009E4554">
        <w:t xml:space="preserve"> subcutaneously or intravenously once daily for 7 days or discharge (if sooner).</w:t>
      </w:r>
    </w:p>
    <w:p w14:paraId="2544CDC0" w14:textId="19045F21" w:rsidR="00D918C3" w:rsidRDefault="0085458E" w:rsidP="000E7995">
      <w:pPr>
        <w:pStyle w:val="ListParagraph"/>
      </w:pPr>
      <w:r>
        <w:t>NB Anakinra will be excluded from the randomisation of children &lt;10 kg in weight.</w:t>
      </w:r>
    </w:p>
    <w:p w14:paraId="1814C7A0" w14:textId="77777777" w:rsidR="006309BE" w:rsidRDefault="006309BE" w:rsidP="000E7995">
      <w:pPr>
        <w:pStyle w:val="ListParagraph"/>
      </w:pPr>
    </w:p>
    <w:p w14:paraId="08D3DFB3" w14:textId="77777777" w:rsidR="006309BE" w:rsidRPr="00B75F82" w:rsidRDefault="006309BE" w:rsidP="006309BE">
      <w:pPr>
        <w:pStyle w:val="Default"/>
        <w:numPr>
          <w:ilvl w:val="0"/>
          <w:numId w:val="43"/>
        </w:numPr>
        <w:contextualSpacing/>
        <w:jc w:val="both"/>
      </w:pPr>
      <w:r w:rsidRPr="00B75F82">
        <w:rPr>
          <w:b/>
          <w:bCs/>
        </w:rPr>
        <w:t>No additional treatment</w:t>
      </w:r>
    </w:p>
    <w:p w14:paraId="4A5CACC0" w14:textId="77777777" w:rsidR="009E4554" w:rsidRDefault="009E4554" w:rsidP="006309BE"/>
    <w:p w14:paraId="5B02816F" w14:textId="766758F7" w:rsidR="00AE40D7" w:rsidRDefault="00AE40D7" w:rsidP="00F123A0">
      <w:r w:rsidRPr="000F1A65">
        <w:t>The randomisation program will allocate pa</w:t>
      </w:r>
      <w:r>
        <w:t xml:space="preserve">tients in a ratio of </w:t>
      </w:r>
      <w:r w:rsidR="00BF174B">
        <w:t>2:2</w:t>
      </w:r>
      <w:r w:rsidRPr="000F1A65">
        <w:t xml:space="preserve">:1 </w:t>
      </w:r>
      <w:r w:rsidR="00E6644A">
        <w:t>(tocilizum</w:t>
      </w:r>
      <w:ins w:id="241" w:author="Richard Haynes" w:date="2021-02-02T21:27:00Z">
        <w:r w:rsidR="00475F95">
          <w:t>ab</w:t>
        </w:r>
      </w:ins>
      <w:del w:id="242" w:author="Richard Haynes" w:date="2021-02-02T21:27:00Z">
        <w:r w:rsidR="00E6644A" w:rsidDel="00475F95">
          <w:delText>ba</w:delText>
        </w:r>
      </w:del>
      <w:r w:rsidR="00E6644A">
        <w:t xml:space="preserve">:anakinra:no additional treatment) </w:t>
      </w:r>
      <w:r w:rsidRPr="000F1A65">
        <w:t xml:space="preserve">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243" w:name="_Toc62398074"/>
      <w:r>
        <w:t>Administration of allocated treatment</w:t>
      </w:r>
      <w:bookmarkEnd w:id="243"/>
    </w:p>
    <w:p w14:paraId="5C9494D9" w14:textId="6AA4A69B"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w:t>
      </w:r>
      <w:r>
        <w:lastRenderedPageBreak/>
        <w:t xml:space="preserve">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E9522F">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4ECEF53E" w:rsidR="00EF739A" w:rsidRPr="00734153" w:rsidRDefault="00EF739A" w:rsidP="00EF739A">
      <w:r>
        <w:t>Note:</w:t>
      </w:r>
      <w:r w:rsidR="00101BC5">
        <w:t xml:space="preserve"> </w:t>
      </w:r>
      <w:r w:rsidR="00A97692">
        <w:t>[UK only]</w:t>
      </w:r>
      <w:r>
        <w:t xml:space="preserve">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244" w:name="_Toc35622131"/>
      <w:bookmarkStart w:id="245" w:name="_Ref34937467"/>
      <w:bookmarkStart w:id="246" w:name="_Toc37107293"/>
      <w:bookmarkStart w:id="247" w:name="_Toc38099249"/>
      <w:bookmarkStart w:id="248" w:name="_Toc44674846"/>
      <w:bookmarkStart w:id="249" w:name="_Toc62398075"/>
      <w:bookmarkEnd w:id="244"/>
      <w:r>
        <w:t>Collecting f</w:t>
      </w:r>
      <w:r w:rsidR="003803A9">
        <w:t xml:space="preserve">ollow-up </w:t>
      </w:r>
      <w:r>
        <w:t>i</w:t>
      </w:r>
      <w:r w:rsidR="003803A9">
        <w:t>nformation</w:t>
      </w:r>
      <w:bookmarkEnd w:id="245"/>
      <w:bookmarkEnd w:id="246"/>
      <w:bookmarkEnd w:id="247"/>
      <w:bookmarkEnd w:id="248"/>
      <w:bookmarkEnd w:id="249"/>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34F700DB" w:rsidR="00EE085D" w:rsidRDefault="00FD2B41" w:rsidP="00E105FD">
      <w:pPr>
        <w:pStyle w:val="ListParagraph"/>
        <w:numPr>
          <w:ilvl w:val="0"/>
          <w:numId w:val="14"/>
        </w:numPr>
        <w:rPr>
          <w:ins w:id="250" w:author="Richard Haynes" w:date="2021-02-12T07:41:00Z"/>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02E8AA6D" w14:textId="09098568" w:rsidR="00776DAB" w:rsidRPr="00FD2B41" w:rsidRDefault="00776DAB" w:rsidP="00E105FD">
      <w:pPr>
        <w:pStyle w:val="ListParagraph"/>
        <w:numPr>
          <w:ilvl w:val="0"/>
          <w:numId w:val="14"/>
        </w:numPr>
        <w:rPr>
          <w:color w:val="000000" w:themeColor="text1"/>
        </w:rPr>
      </w:pPr>
      <w:ins w:id="251" w:author="Richard Haynes" w:date="2021-02-12T07:44:00Z">
        <w:r>
          <w:rPr>
            <w:color w:val="000000" w:themeColor="text1"/>
          </w:rPr>
          <w:t>Non-coronavirus i</w:t>
        </w:r>
      </w:ins>
      <w:ins w:id="252" w:author="Richard Haynes" w:date="2021-02-12T07:41:00Z">
        <w:r>
          <w:rPr>
            <w:color w:val="000000" w:themeColor="text1"/>
          </w:rPr>
          <w:t xml:space="preserve">nfection, categorised by site and </w:t>
        </w:r>
      </w:ins>
      <w:ins w:id="253" w:author="Richard Haynes" w:date="2021-02-12T12:19:00Z">
        <w:r w:rsidR="00CF0880">
          <w:rPr>
            <w:color w:val="000000" w:themeColor="text1"/>
          </w:rPr>
          <w:t>putative</w:t>
        </w:r>
      </w:ins>
      <w:ins w:id="254" w:author="Richard Haynes" w:date="2021-02-12T12:18:00Z">
        <w:r w:rsidR="00CF0880">
          <w:rPr>
            <w:color w:val="000000" w:themeColor="text1"/>
          </w:rPr>
          <w:t xml:space="preserve"> </w:t>
        </w:r>
      </w:ins>
      <w:ins w:id="255" w:author="Richard Haynes" w:date="2021-02-12T07:43:00Z">
        <w:r>
          <w:rPr>
            <w:color w:val="000000" w:themeColor="text1"/>
          </w:rPr>
          <w:t>organism (</w:t>
        </w:r>
      </w:ins>
      <w:ins w:id="256" w:author="Richard Haynes" w:date="2021-02-12T07:44:00Z">
        <w:r>
          <w:rPr>
            <w:color w:val="000000" w:themeColor="text1"/>
          </w:rPr>
          <w:t>virus, bacteria, fungus</w:t>
        </w:r>
      </w:ins>
      <w:ins w:id="257" w:author="Richard Haynes" w:date="2021-02-12T12:19:00Z">
        <w:r w:rsidR="00CF0880">
          <w:rPr>
            <w:color w:val="000000" w:themeColor="text1"/>
          </w:rPr>
          <w:t>, other</w:t>
        </w:r>
      </w:ins>
      <w:ins w:id="258" w:author="Richard Haynes" w:date="2021-02-12T07:44:00Z">
        <w:r>
          <w:rPr>
            <w:color w:val="000000" w:themeColor="text1"/>
          </w:rPr>
          <w:t>)</w:t>
        </w:r>
      </w:ins>
    </w:p>
    <w:p w14:paraId="266A3E9D" w14:textId="74A33D30"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0F954B5D" w14:textId="356F4955" w:rsidR="00EC1B4D" w:rsidRDefault="00513ECE" w:rsidP="00E105FD">
      <w:pPr>
        <w:pStyle w:val="ListParagraph"/>
        <w:numPr>
          <w:ilvl w:val="0"/>
          <w:numId w:val="14"/>
        </w:numPr>
      </w:pPr>
      <w:r>
        <w:t xml:space="preserve">Additional information including results of routine tests </w:t>
      </w:r>
      <w:r w:rsidR="00FA1D63">
        <w:t>(including full blood count, coagulation and inflammatory markers, cardiac biomarkers, electro- and echo-cardiograms)</w:t>
      </w:r>
      <w:r w:rsidR="00EC1B4D">
        <w:t>,</w:t>
      </w:r>
      <w:r w:rsidR="00FA1D63">
        <w:t xml:space="preserve"> </w:t>
      </w:r>
      <w:r>
        <w:t>other treatments given</w:t>
      </w:r>
      <w:r w:rsidR="00EC1B4D">
        <w:t>, length of stay in paediatric high-dependency/intensive care and a paediatric-appropriate frailty score</w:t>
      </w:r>
      <w:r>
        <w:t xml:space="preserve">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w:t>
      </w:r>
      <w:r w:rsidR="00B1621B">
        <w:t>Some of t</w:t>
      </w:r>
      <w:r w:rsidR="00EC1B4D">
        <w:t>his information may be collected at about 6 weeks after randomisation</w:t>
      </w:r>
      <w:r w:rsidR="00B1621B">
        <w:t xml:space="preserve"> (at the time of a routine hospital follow-up appointment </w:t>
      </w:r>
      <w:r w:rsidR="004F032D">
        <w:t xml:space="preserve">in-person or by telephone </w:t>
      </w:r>
      <w:r w:rsidR="00B1621B">
        <w:t>for participants in the second randomisation)</w:t>
      </w:r>
      <w:r w:rsidR="009F24AF" w:rsidRPr="009F24AF">
        <w:t xml:space="preserve"> ideally by someone unaware of treatment allocation</w:t>
      </w:r>
      <w:r w:rsidR="00EC1B4D">
        <w:t>.</w:t>
      </w:r>
    </w:p>
    <w:p w14:paraId="61625458" w14:textId="77777777" w:rsidR="00EC1B4D" w:rsidRDefault="00EC1B4D" w:rsidP="00EC1B4D">
      <w:pPr>
        <w:pStyle w:val="ListParagraph"/>
      </w:pPr>
    </w:p>
    <w:p w14:paraId="64024135" w14:textId="7FC6FAED" w:rsidR="00726B78" w:rsidRDefault="00726B78" w:rsidP="00E105FD">
      <w:pPr>
        <w:pStyle w:val="ListParagraph"/>
        <w:numPr>
          <w:ilvl w:val="0"/>
          <w:numId w:val="14"/>
        </w:numPr>
      </w:pPr>
      <w:r>
        <w:t>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w:t>
      </w:r>
      <w:r>
        <w:lastRenderedPageBreak/>
        <w:t xml:space="preserve">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Default="00E93EC5" w:rsidP="00F123A0">
      <w:pPr>
        <w:rPr>
          <w:ins w:id="259" w:author="Richard Haynes" w:date="2021-01-30T13:59:00Z"/>
        </w:rPr>
      </w:pPr>
    </w:p>
    <w:p w14:paraId="7AFF3A8D" w14:textId="365907D7" w:rsidR="00C35106" w:rsidRDefault="00C35106" w:rsidP="00C35106">
      <w:pPr>
        <w:pStyle w:val="Heading3"/>
        <w:rPr>
          <w:ins w:id="260" w:author="Martin Landray" w:date="2021-02-02T18:01:00Z"/>
        </w:rPr>
      </w:pPr>
      <w:ins w:id="261" w:author="Richard Haynes" w:date="2021-01-30T13:59:00Z">
        <w:r>
          <w:t xml:space="preserve">Additional </w:t>
        </w:r>
      </w:ins>
      <w:ins w:id="262" w:author="Richard Haynes" w:date="2021-02-05T13:22:00Z">
        <w:r w:rsidR="00912009">
          <w:t>procedures</w:t>
        </w:r>
      </w:ins>
      <w:ins w:id="263" w:author="Richard Haynes" w:date="2021-01-30T13:59:00Z">
        <w:r>
          <w:t xml:space="preserve"> for participants in early phase assessments</w:t>
        </w:r>
      </w:ins>
    </w:p>
    <w:p w14:paraId="610927C4" w14:textId="77777777" w:rsidR="008F08EE" w:rsidRPr="008F08EE" w:rsidRDefault="008F08EE" w:rsidP="008F08EE">
      <w:pPr>
        <w:rPr>
          <w:ins w:id="264" w:author="Martin Landray" w:date="2021-02-02T18:01:00Z"/>
          <w:lang w:val="en-US"/>
        </w:rPr>
      </w:pPr>
    </w:p>
    <w:p w14:paraId="5E7C48FE" w14:textId="1F616F1B" w:rsidR="008F08EE" w:rsidRDefault="008F08EE" w:rsidP="008F08EE">
      <w:pPr>
        <w:pStyle w:val="Heading4"/>
        <w:rPr>
          <w:ins w:id="265" w:author="Martin Landray" w:date="2021-02-02T18:01:00Z"/>
        </w:rPr>
      </w:pPr>
      <w:ins w:id="266" w:author="Martin Landray" w:date="2021-02-02T18:01:00Z">
        <w:r>
          <w:t>Dimethyl fumarate</w:t>
        </w:r>
      </w:ins>
      <w:ins w:id="267" w:author="Martin Landray" w:date="2021-02-02T19:21:00Z">
        <w:r w:rsidR="0076075F">
          <w:t xml:space="preserve"> vs. Usual Care</w:t>
        </w:r>
      </w:ins>
    </w:p>
    <w:p w14:paraId="7268EB3E" w14:textId="77777777" w:rsidR="008F08EE" w:rsidRPr="008F08EE" w:rsidRDefault="008F08EE" w:rsidP="008F08EE">
      <w:pPr>
        <w:rPr>
          <w:ins w:id="268" w:author="Richard Haynes" w:date="2021-01-30T13:59:00Z"/>
          <w:lang w:val="en-US"/>
        </w:rPr>
      </w:pPr>
    </w:p>
    <w:p w14:paraId="6C15E410" w14:textId="43E2ACCB" w:rsidR="00C35106" w:rsidRDefault="00912009" w:rsidP="00C35106">
      <w:pPr>
        <w:rPr>
          <w:ins w:id="269" w:author="Richard Haynes" w:date="2021-01-30T14:00:00Z"/>
          <w:lang w:val="en-US"/>
        </w:rPr>
      </w:pPr>
      <w:ins w:id="270" w:author="Richard Haynes" w:date="2021-02-05T13:22:00Z">
        <w:r>
          <w:rPr>
            <w:lang w:val="en-US"/>
          </w:rPr>
          <w:t xml:space="preserve">In addition, </w:t>
        </w:r>
      </w:ins>
      <w:ins w:id="271" w:author="Richard Haynes" w:date="2021-02-05T13:23:00Z">
        <w:r>
          <w:rPr>
            <w:lang w:val="en-US"/>
          </w:rPr>
          <w:t>t</w:t>
        </w:r>
      </w:ins>
      <w:ins w:id="272" w:author="Richard Haynes" w:date="2021-01-30T13:59:00Z">
        <w:r w:rsidR="00C35106">
          <w:rPr>
            <w:lang w:val="en-US"/>
          </w:rPr>
          <w:t xml:space="preserve">he following information will be collected for participants in </w:t>
        </w:r>
      </w:ins>
      <w:ins w:id="273" w:author="Peter Horby" w:date="2021-01-31T15:14:00Z">
        <w:r w:rsidR="00290B70">
          <w:rPr>
            <w:lang w:val="en-US"/>
          </w:rPr>
          <w:t xml:space="preserve">the </w:t>
        </w:r>
      </w:ins>
      <w:ins w:id="274" w:author="Richard Haynes" w:date="2021-01-30T13:59:00Z">
        <w:r w:rsidR="00C35106">
          <w:rPr>
            <w:lang w:val="en-US"/>
          </w:rPr>
          <w:t>early phase assessment of dimethyl fumarate</w:t>
        </w:r>
      </w:ins>
      <w:ins w:id="275" w:author="Richard Haynes" w:date="2021-01-30T14:09:00Z">
        <w:r w:rsidR="003809B3">
          <w:rPr>
            <w:lang w:val="en-US"/>
          </w:rPr>
          <w:t xml:space="preserve"> (see Appendix 5 for further detail</w:t>
        </w:r>
      </w:ins>
      <w:ins w:id="276" w:author="Richard Haynes" w:date="2021-01-30T14:20:00Z">
        <w:r w:rsidR="001D1931">
          <w:rPr>
            <w:lang w:val="en-US"/>
          </w:rPr>
          <w:t>s</w:t>
        </w:r>
      </w:ins>
      <w:ins w:id="277" w:author="Richard Haynes" w:date="2021-01-30T14:09:00Z">
        <w:r w:rsidR="003809B3">
          <w:rPr>
            <w:lang w:val="en-US"/>
          </w:rPr>
          <w:t>)</w:t>
        </w:r>
      </w:ins>
      <w:ins w:id="278" w:author="Richard Haynes" w:date="2021-02-02T21:17:00Z">
        <w:r w:rsidR="0090209D">
          <w:rPr>
            <w:lang w:val="en-US"/>
          </w:rPr>
          <w:t>, including participants allocated usual care in this comparison</w:t>
        </w:r>
      </w:ins>
      <w:ins w:id="279" w:author="Richard Haynes" w:date="2021-01-30T14:00:00Z">
        <w:r w:rsidR="00C35106">
          <w:rPr>
            <w:lang w:val="en-US"/>
          </w:rPr>
          <w:t>:</w:t>
        </w:r>
      </w:ins>
    </w:p>
    <w:p w14:paraId="7FA23C69" w14:textId="1CF92E69" w:rsidR="00C35106" w:rsidRPr="00C35106" w:rsidRDefault="00A91954" w:rsidP="00C35106">
      <w:pPr>
        <w:pStyle w:val="ListParagraph"/>
        <w:numPr>
          <w:ilvl w:val="0"/>
          <w:numId w:val="44"/>
        </w:numPr>
        <w:rPr>
          <w:ins w:id="280" w:author="Richard Haynes" w:date="2021-01-30T14:05:00Z"/>
          <w:lang w:val="en-US"/>
        </w:rPr>
      </w:pPr>
      <w:ins w:id="281" w:author="Richard Haynes" w:date="2021-01-31T10:49:00Z">
        <w:r>
          <w:t>S/F</w:t>
        </w:r>
        <w:r w:rsidRPr="00A91954">
          <w:rPr>
            <w:vertAlign w:val="subscript"/>
          </w:rPr>
          <w:t>94</w:t>
        </w:r>
      </w:ins>
      <w:ins w:id="282" w:author="Richard Haynes" w:date="2021-01-30T14:00:00Z">
        <w:r w:rsidR="00C35106">
          <w:t xml:space="preserve"> ratio on days 3, </w:t>
        </w:r>
      </w:ins>
      <w:ins w:id="283" w:author="Richard Haynes" w:date="2021-02-01T16:30:00Z">
        <w:r w:rsidR="0037464A">
          <w:t xml:space="preserve">5 </w:t>
        </w:r>
      </w:ins>
      <w:ins w:id="284" w:author="Richard Haynes" w:date="2021-01-30T14:00:00Z">
        <w:r w:rsidR="00C35106">
          <w:t>and 10</w:t>
        </w:r>
      </w:ins>
      <w:ins w:id="285" w:author="Richard Haynes" w:date="2021-02-05T13:40:00Z">
        <w:r w:rsidR="001038B8">
          <w:t xml:space="preserve"> (unless discharged sooner)</w:t>
        </w:r>
      </w:ins>
      <w:ins w:id="286" w:author="Richard Haynes" w:date="2021-01-30T14:00:00Z">
        <w:r w:rsidR="00C35106">
          <w:t xml:space="preserve"> </w:t>
        </w:r>
      </w:ins>
    </w:p>
    <w:p w14:paraId="5899D6D1" w14:textId="08877FE1" w:rsidR="00C35106" w:rsidRPr="003809B3" w:rsidRDefault="00C35106" w:rsidP="00C35106">
      <w:pPr>
        <w:pStyle w:val="ListParagraph"/>
        <w:numPr>
          <w:ilvl w:val="0"/>
          <w:numId w:val="44"/>
        </w:numPr>
        <w:rPr>
          <w:ins w:id="287" w:author="Richard Haynes" w:date="2021-01-30T14:08:00Z"/>
          <w:lang w:val="en-US"/>
        </w:rPr>
      </w:pPr>
      <w:ins w:id="288" w:author="Richard Haynes" w:date="2021-01-30T14:05:00Z">
        <w:r>
          <w:t>WHO Ordinal S</w:t>
        </w:r>
      </w:ins>
      <w:ins w:id="289" w:author="Richard Haynes" w:date="2021-01-30T14:07:00Z">
        <w:r w:rsidR="003809B3">
          <w:t>core</w:t>
        </w:r>
      </w:ins>
      <w:hyperlink w:anchor="_ENREF_10" w:tooltip="Marshall, 2020 #29" w:history="1">
        <w:r w:rsidR="00475F95">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475F95">
          <w:instrText xml:space="preserve"> ADDIN EN.CITE </w:instrText>
        </w:r>
        <w:r w:rsidR="00475F95">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475F95">
          <w:instrText xml:space="preserve"> ADDIN EN.CITE.DATA </w:instrText>
        </w:r>
        <w:r w:rsidR="00475F95">
          <w:fldChar w:fldCharType="end"/>
        </w:r>
        <w:r w:rsidR="00475F95">
          <w:fldChar w:fldCharType="separate"/>
        </w:r>
        <w:r w:rsidR="00475F95" w:rsidRPr="00475F95">
          <w:rPr>
            <w:noProof/>
            <w:vertAlign w:val="superscript"/>
          </w:rPr>
          <w:t>10</w:t>
        </w:r>
        <w:r w:rsidR="00475F95">
          <w:fldChar w:fldCharType="end"/>
        </w:r>
      </w:hyperlink>
      <w:ins w:id="290" w:author="Richard Haynes" w:date="2021-01-30T14:07:00Z">
        <w:r w:rsidR="003809B3">
          <w:t xml:space="preserve"> each day </w:t>
        </w:r>
      </w:ins>
      <w:ins w:id="291" w:author="Richard Haynes" w:date="2021-01-30T14:08:00Z">
        <w:r w:rsidR="003809B3">
          <w:t>after randomisation until day 10 (or discharge if sooner)</w:t>
        </w:r>
      </w:ins>
    </w:p>
    <w:p w14:paraId="5BF4985D" w14:textId="4C1412E1" w:rsidR="003809B3" w:rsidRDefault="003809B3" w:rsidP="00C35106">
      <w:pPr>
        <w:pStyle w:val="ListParagraph"/>
        <w:numPr>
          <w:ilvl w:val="0"/>
          <w:numId w:val="44"/>
        </w:numPr>
        <w:rPr>
          <w:ins w:id="292" w:author="Richard Haynes" w:date="2021-01-30T14:18:00Z"/>
          <w:lang w:val="en-US"/>
        </w:rPr>
      </w:pPr>
      <w:ins w:id="293" w:author="Richard Haynes" w:date="2021-01-30T14:09:00Z">
        <w:r>
          <w:rPr>
            <w:lang w:val="en-US"/>
          </w:rPr>
          <w:t>Blood C-reactive protein</w:t>
        </w:r>
      </w:ins>
      <w:ins w:id="294" w:author="Richard Haynes" w:date="2021-01-31T10:41:00Z">
        <w:r w:rsidR="00404D9F">
          <w:rPr>
            <w:lang w:val="en-US"/>
          </w:rPr>
          <w:t>, creatinine</w:t>
        </w:r>
      </w:ins>
      <w:ins w:id="295" w:author="Richard Haynes" w:date="2021-01-30T14:09:00Z">
        <w:r>
          <w:rPr>
            <w:lang w:val="en-US"/>
          </w:rPr>
          <w:t xml:space="preserve"> </w:t>
        </w:r>
      </w:ins>
      <w:ins w:id="296" w:author="Richard Haynes" w:date="2021-01-30T14:21:00Z">
        <w:r w:rsidR="001D1931">
          <w:rPr>
            <w:lang w:val="en-US"/>
          </w:rPr>
          <w:t>and alanine</w:t>
        </w:r>
      </w:ins>
      <w:ins w:id="297" w:author="Richard Haynes" w:date="2021-01-30T14:22:00Z">
        <w:r w:rsidR="001D1931">
          <w:rPr>
            <w:lang w:val="en-US"/>
          </w:rPr>
          <w:t xml:space="preserve"> (or aspartate)</w:t>
        </w:r>
      </w:ins>
      <w:ins w:id="298" w:author="Richard Haynes" w:date="2021-01-30T14:21:00Z">
        <w:r w:rsidR="001D1931">
          <w:rPr>
            <w:lang w:val="en-US"/>
          </w:rPr>
          <w:t xml:space="preserve"> transaminase </w:t>
        </w:r>
      </w:ins>
      <w:ins w:id="299" w:author="Richard Haynes" w:date="2021-01-30T14:09:00Z">
        <w:r>
          <w:rPr>
            <w:lang w:val="en-US"/>
          </w:rPr>
          <w:t xml:space="preserve">on days 3, </w:t>
        </w:r>
      </w:ins>
      <w:ins w:id="300" w:author="Richard Haynes" w:date="2021-02-01T16:38:00Z">
        <w:r w:rsidR="0037464A">
          <w:rPr>
            <w:lang w:val="en-US"/>
          </w:rPr>
          <w:t>5</w:t>
        </w:r>
      </w:ins>
      <w:ins w:id="301" w:author="Richard Haynes" w:date="2021-01-30T14:09:00Z">
        <w:r>
          <w:rPr>
            <w:lang w:val="en-US"/>
          </w:rPr>
          <w:t xml:space="preserve"> and 10</w:t>
        </w:r>
      </w:ins>
      <w:ins w:id="302" w:author="Peter Horby" w:date="2021-01-31T15:21:00Z">
        <w:r w:rsidR="00290B70">
          <w:rPr>
            <w:lang w:val="en-US"/>
          </w:rPr>
          <w:t xml:space="preserve"> (</w:t>
        </w:r>
      </w:ins>
      <w:ins w:id="303" w:author="Richard Haynes" w:date="2021-02-01T16:29:00Z">
        <w:r w:rsidR="00612ECE">
          <w:rPr>
            <w:lang w:val="en-US"/>
          </w:rPr>
          <w:t>unless discharged sooner</w:t>
        </w:r>
      </w:ins>
      <w:ins w:id="304" w:author="Peter Horby" w:date="2021-01-31T15:21:00Z">
        <w:r w:rsidR="00290B70">
          <w:rPr>
            <w:lang w:val="en-US"/>
          </w:rPr>
          <w:t>)</w:t>
        </w:r>
      </w:ins>
    </w:p>
    <w:p w14:paraId="3D0196E1" w14:textId="7E56443A" w:rsidR="001D1931" w:rsidRDefault="001D1931" w:rsidP="00C35106">
      <w:pPr>
        <w:pStyle w:val="ListParagraph"/>
        <w:numPr>
          <w:ilvl w:val="0"/>
          <w:numId w:val="44"/>
        </w:numPr>
        <w:rPr>
          <w:ins w:id="305" w:author="Richard Haynes" w:date="2021-01-30T14:19:00Z"/>
          <w:lang w:val="en-US"/>
        </w:rPr>
      </w:pPr>
      <w:ins w:id="306" w:author="Richard Haynes" w:date="2021-01-30T14:19:00Z">
        <w:r>
          <w:rPr>
            <w:lang w:val="en-US"/>
          </w:rPr>
          <w:t>Inc</w:t>
        </w:r>
        <w:r w:rsidR="00EE7B17">
          <w:rPr>
            <w:lang w:val="en-US"/>
          </w:rPr>
          <w:t>idence and severity of flushing and</w:t>
        </w:r>
        <w:r w:rsidR="00A91954">
          <w:rPr>
            <w:lang w:val="en-US"/>
          </w:rPr>
          <w:t xml:space="preserve"> </w:t>
        </w:r>
        <w:r>
          <w:rPr>
            <w:lang w:val="en-US"/>
          </w:rPr>
          <w:t>gastrointestinal symptoms</w:t>
        </w:r>
      </w:ins>
      <w:ins w:id="307" w:author="Richard Haynes" w:date="2021-01-31T10:44:00Z">
        <w:r w:rsidR="00A91954">
          <w:rPr>
            <w:lang w:val="en-US"/>
          </w:rPr>
          <w:t xml:space="preserve"> </w:t>
        </w:r>
      </w:ins>
    </w:p>
    <w:p w14:paraId="36D02312" w14:textId="783AFAE2" w:rsidR="001D1931" w:rsidRPr="00C35106" w:rsidRDefault="001D1931" w:rsidP="00C35106">
      <w:pPr>
        <w:pStyle w:val="ListParagraph"/>
        <w:numPr>
          <w:ilvl w:val="0"/>
          <w:numId w:val="44"/>
        </w:numPr>
        <w:rPr>
          <w:lang w:val="en-US"/>
        </w:rPr>
      </w:pPr>
      <w:ins w:id="308" w:author="Richard Haynes" w:date="2021-01-30T14:19:00Z">
        <w:r>
          <w:rPr>
            <w:lang w:val="en-US"/>
          </w:rPr>
          <w:t>Reasons for stopping dimethyl fumarate</w:t>
        </w:r>
      </w:ins>
    </w:p>
    <w:p w14:paraId="468E14BC" w14:textId="44F91C41" w:rsidR="00FE2F14" w:rsidRPr="00C97BE3" w:rsidRDefault="00FE2F14" w:rsidP="00FE2F14">
      <w:pPr>
        <w:rPr>
          <w:color w:val="000000" w:themeColor="text1"/>
        </w:rPr>
      </w:pPr>
    </w:p>
    <w:p w14:paraId="53BE5DC4" w14:textId="77777777" w:rsidR="004F244C" w:rsidRPr="00347F62" w:rsidRDefault="004F244C" w:rsidP="001B27CF">
      <w:pPr>
        <w:pStyle w:val="Heading2"/>
      </w:pPr>
      <w:bookmarkStart w:id="309" w:name="_Ref34937519"/>
      <w:bookmarkStart w:id="310" w:name="_Toc37107294"/>
      <w:bookmarkStart w:id="311" w:name="_Toc38099250"/>
      <w:bookmarkStart w:id="312" w:name="_Toc44674848"/>
      <w:bookmarkStart w:id="313" w:name="_Toc62398076"/>
      <w:r>
        <w:t>Duration of follow-up</w:t>
      </w:r>
      <w:bookmarkEnd w:id="309"/>
      <w:bookmarkEnd w:id="310"/>
      <w:bookmarkEnd w:id="311"/>
      <w:bookmarkEnd w:id="312"/>
      <w:bookmarkEnd w:id="313"/>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314" w:name="_Toc34778082"/>
      <w:bookmarkStart w:id="315" w:name="_Toc34778137"/>
      <w:bookmarkStart w:id="316" w:name="_Toc34778286"/>
      <w:bookmarkStart w:id="317" w:name="_Toc34778340"/>
      <w:bookmarkStart w:id="318" w:name="_Toc34778393"/>
      <w:bookmarkStart w:id="319" w:name="_Toc34778473"/>
      <w:bookmarkStart w:id="320" w:name="_Toc34778528"/>
      <w:bookmarkStart w:id="321" w:name="_Toc34778584"/>
      <w:bookmarkStart w:id="322" w:name="_Toc34780062"/>
      <w:bookmarkStart w:id="323" w:name="_Toc34780326"/>
      <w:bookmarkStart w:id="324" w:name="_Toc34780456"/>
      <w:bookmarkStart w:id="325" w:name="_Toc34778083"/>
      <w:bookmarkStart w:id="326" w:name="_Toc34778138"/>
      <w:bookmarkStart w:id="327" w:name="_Toc34778287"/>
      <w:bookmarkStart w:id="328" w:name="_Toc34778341"/>
      <w:bookmarkStart w:id="329" w:name="_Toc34778394"/>
      <w:bookmarkStart w:id="330" w:name="_Toc34778474"/>
      <w:bookmarkStart w:id="331" w:name="_Toc34778529"/>
      <w:bookmarkStart w:id="332" w:name="_Toc34778585"/>
      <w:bookmarkStart w:id="333" w:name="_Toc34780063"/>
      <w:bookmarkStart w:id="334" w:name="_Toc34780327"/>
      <w:bookmarkStart w:id="335" w:name="_Toc34780457"/>
      <w:bookmarkStart w:id="336" w:name="_Toc34778084"/>
      <w:bookmarkStart w:id="337" w:name="_Toc34778139"/>
      <w:bookmarkStart w:id="338" w:name="_Toc34778288"/>
      <w:bookmarkStart w:id="339" w:name="_Toc34778342"/>
      <w:bookmarkStart w:id="340" w:name="_Toc34778395"/>
      <w:bookmarkStart w:id="341" w:name="_Toc34778475"/>
      <w:bookmarkStart w:id="342" w:name="_Toc34778530"/>
      <w:bookmarkStart w:id="343" w:name="_Toc34778586"/>
      <w:bookmarkStart w:id="344" w:name="_Toc34780064"/>
      <w:bookmarkStart w:id="345" w:name="_Toc34780328"/>
      <w:bookmarkStart w:id="346" w:name="_Toc34780458"/>
      <w:bookmarkStart w:id="347" w:name="_Ref34936252"/>
      <w:bookmarkStart w:id="348" w:name="_Toc37107295"/>
      <w:bookmarkStart w:id="349" w:name="_Toc38099251"/>
      <w:bookmarkStart w:id="350" w:name="_Toc44674849"/>
      <w:bookmarkStart w:id="351" w:name="_Toc6239807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734153">
        <w:t>Withdrawal of consent</w:t>
      </w:r>
      <w:bookmarkEnd w:id="347"/>
      <w:bookmarkEnd w:id="348"/>
      <w:bookmarkEnd w:id="349"/>
      <w:bookmarkEnd w:id="350"/>
      <w:bookmarkEnd w:id="351"/>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lastRenderedPageBreak/>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352" w:name="_Toc34778086"/>
      <w:bookmarkStart w:id="353" w:name="_Toc34778141"/>
      <w:bookmarkStart w:id="354" w:name="_Toc34778290"/>
      <w:bookmarkStart w:id="355" w:name="_Toc34778344"/>
      <w:bookmarkStart w:id="356" w:name="_Toc34778397"/>
      <w:bookmarkStart w:id="357" w:name="_Toc34778477"/>
      <w:bookmarkStart w:id="358" w:name="_Toc34778532"/>
      <w:bookmarkStart w:id="359" w:name="_Toc34778588"/>
      <w:bookmarkStart w:id="360" w:name="_Toc34780066"/>
      <w:bookmarkStart w:id="361" w:name="_Toc34780330"/>
      <w:bookmarkStart w:id="362" w:name="_Toc34780460"/>
      <w:bookmarkStart w:id="363" w:name="_Toc34778088"/>
      <w:bookmarkStart w:id="364" w:name="_Toc34778143"/>
      <w:bookmarkStart w:id="365" w:name="_Toc34778292"/>
      <w:bookmarkStart w:id="366" w:name="_Toc34778346"/>
      <w:bookmarkStart w:id="367" w:name="_Toc34778399"/>
      <w:bookmarkStart w:id="368" w:name="_Toc34778479"/>
      <w:bookmarkStart w:id="369" w:name="_Toc34778534"/>
      <w:bookmarkStart w:id="370" w:name="_Toc34778590"/>
      <w:bookmarkStart w:id="371" w:name="_Toc34780068"/>
      <w:bookmarkStart w:id="372" w:name="_Toc34780332"/>
      <w:bookmarkStart w:id="373" w:name="_Toc34780462"/>
      <w:bookmarkStart w:id="374" w:name="_Toc34778089"/>
      <w:bookmarkStart w:id="375" w:name="_Toc34778144"/>
      <w:bookmarkStart w:id="376" w:name="_Toc34778293"/>
      <w:bookmarkStart w:id="377" w:name="_Toc34778347"/>
      <w:bookmarkStart w:id="378" w:name="_Toc34778400"/>
      <w:bookmarkStart w:id="379" w:name="_Toc34778480"/>
      <w:bookmarkStart w:id="380" w:name="_Toc34778535"/>
      <w:bookmarkStart w:id="381" w:name="_Toc34778591"/>
      <w:bookmarkStart w:id="382" w:name="_Toc34780069"/>
      <w:bookmarkStart w:id="383" w:name="_Toc34780333"/>
      <w:bookmarkStart w:id="384" w:name="_Toc34780463"/>
      <w:bookmarkStart w:id="385" w:name="_Toc34778090"/>
      <w:bookmarkStart w:id="386" w:name="_Toc34778145"/>
      <w:bookmarkStart w:id="387" w:name="_Toc34778294"/>
      <w:bookmarkStart w:id="388" w:name="_Toc34778348"/>
      <w:bookmarkStart w:id="389" w:name="_Toc34778401"/>
      <w:bookmarkStart w:id="390" w:name="_Toc34778481"/>
      <w:bookmarkStart w:id="391" w:name="_Toc34778536"/>
      <w:bookmarkStart w:id="392" w:name="_Toc34778592"/>
      <w:bookmarkStart w:id="393" w:name="_Toc34780070"/>
      <w:bookmarkStart w:id="394" w:name="_Toc34780334"/>
      <w:bookmarkStart w:id="395" w:name="_Toc34780464"/>
      <w:bookmarkStart w:id="396" w:name="_Ref419466990"/>
      <w:bookmarkStart w:id="397" w:name="_Toc37107296"/>
      <w:bookmarkStart w:id="398" w:name="_Toc38099252"/>
      <w:bookmarkStart w:id="399" w:name="_Toc44674850"/>
      <w:bookmarkStart w:id="400" w:name="_Toc62398078"/>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734153">
        <w:t>Statistical analysis</w:t>
      </w:r>
      <w:bookmarkEnd w:id="396"/>
      <w:bookmarkEnd w:id="397"/>
      <w:bookmarkEnd w:id="398"/>
      <w:bookmarkEnd w:id="399"/>
      <w:bookmarkEnd w:id="400"/>
    </w:p>
    <w:p w14:paraId="7962D184" w14:textId="77777777" w:rsidR="00EB55A5" w:rsidRDefault="00EB55A5" w:rsidP="00D1558B">
      <w:pPr>
        <w:pStyle w:val="Default"/>
        <w:rPr>
          <w:sz w:val="22"/>
          <w:szCs w:val="22"/>
        </w:rPr>
      </w:pPr>
      <w:bookmarkStart w:id="401"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23E89903" w:rsidR="00D1558B" w:rsidRDefault="00D1558B" w:rsidP="001B27CF">
      <w:pPr>
        <w:pStyle w:val="Heading2"/>
      </w:pPr>
      <w:bookmarkStart w:id="402" w:name="_Toc37107297"/>
      <w:bookmarkStart w:id="403" w:name="_Toc38099253"/>
      <w:bookmarkStart w:id="404" w:name="_Toc44674851"/>
      <w:bookmarkStart w:id="405" w:name="_Toc62398079"/>
      <w:r>
        <w:t>Outcomes</w:t>
      </w:r>
      <w:bookmarkEnd w:id="402"/>
      <w:bookmarkEnd w:id="403"/>
      <w:bookmarkEnd w:id="404"/>
      <w:bookmarkEnd w:id="405"/>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2723A71E"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haemolysis</w:t>
      </w:r>
      <w:r w:rsidR="001B6204">
        <w:rPr>
          <w:lang w:val="en-US"/>
        </w:rPr>
        <w:t xml:space="preserve"> (which were collected until 15 January 2021 when the DMC recommended they were no longer required)</w:t>
      </w:r>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45C00DCC" w:rsidR="00D1558B" w:rsidRDefault="00D1558B" w:rsidP="001B27CF">
      <w:pPr>
        <w:pStyle w:val="Heading2"/>
      </w:pPr>
      <w:bookmarkStart w:id="406" w:name="_Toc37107298"/>
      <w:bookmarkStart w:id="407" w:name="_Toc38099254"/>
      <w:bookmarkStart w:id="408" w:name="_Toc44674852"/>
      <w:bookmarkStart w:id="409" w:name="_Toc62398080"/>
      <w:r>
        <w:t>Methods of analysis</w:t>
      </w:r>
      <w:bookmarkEnd w:id="406"/>
      <w:bookmarkEnd w:id="407"/>
      <w:bookmarkEnd w:id="408"/>
      <w:bookmarkEnd w:id="409"/>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lastRenderedPageBreak/>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23BDB5AB"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B</w:t>
      </w:r>
      <w:r w:rsidR="001B7F77">
        <w:t>, C</w:t>
      </w:r>
      <w:r w:rsidR="00F57A22">
        <w:t xml:space="preserve"> or </w:t>
      </w:r>
      <w:r w:rsidR="001B7F77">
        <w:t>D</w:t>
      </w:r>
      <w:r w:rsidR="00F57A22">
        <w:t xml:space="preserve">,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3ECE10B0" w14:textId="77777777" w:rsidR="00E46528" w:rsidRDefault="00626E73" w:rsidP="00626E73">
      <w:r>
        <w:t>Further details will be fully described in the Statistical Analysis Plan.</w:t>
      </w:r>
      <w:r w:rsidR="009E4554">
        <w:t xml:space="preserve"> </w:t>
      </w:r>
    </w:p>
    <w:p w14:paraId="32E73DA5" w14:textId="54B9C890" w:rsidR="00E46528" w:rsidRDefault="00E46528" w:rsidP="00E46528">
      <w:pPr>
        <w:pStyle w:val="Heading2"/>
      </w:pPr>
      <w:bookmarkStart w:id="410" w:name="_Toc62398081"/>
      <w:r>
        <w:t>Children</w:t>
      </w:r>
      <w:bookmarkEnd w:id="410"/>
    </w:p>
    <w:p w14:paraId="50184567" w14:textId="21FBCE08" w:rsidR="00CA5601" w:rsidRDefault="00E46528" w:rsidP="00626E73">
      <w:pPr>
        <w:rPr>
          <w:ins w:id="411" w:author="Richard Haynes" w:date="2021-01-30T14:11:00Z"/>
        </w:rPr>
      </w:pPr>
      <w:r w:rsidRPr="00E46528">
        <w:t>The primary outcome for children will be the number of days in hospital. This will be analysed using a negative binomial model utilizing a Bayesian framework with treatment indica</w:t>
      </w:r>
      <w:r w:rsidR="00147080">
        <w:t>tors for tocilizumab and anakin</w:t>
      </w:r>
      <w:r w:rsidRPr="00E46528">
        <w:t xml:space="preserve">ra as well as site and age. Non-informative prior distributions will be used for the treatment effects and mildly informative priors for the covariates. Further details will be described in a </w:t>
      </w:r>
      <w:r>
        <w:t xml:space="preserve">children-specific </w:t>
      </w:r>
      <w:r w:rsidRPr="00E46528">
        <w:t>statistical analysis plan which will be agreed prior to unblinding any results to the Steering Committee.</w:t>
      </w:r>
    </w:p>
    <w:p w14:paraId="012C083F" w14:textId="5A397A67" w:rsidR="003809B3" w:rsidRDefault="003809B3" w:rsidP="003809B3">
      <w:pPr>
        <w:pStyle w:val="Heading2"/>
        <w:rPr>
          <w:ins w:id="412" w:author="Richard Haynes" w:date="2021-01-30T14:11:00Z"/>
        </w:rPr>
      </w:pPr>
      <w:ins w:id="413" w:author="Richard Haynes" w:date="2021-01-30T14:11:00Z">
        <w:r>
          <w:t>Early phase assessments</w:t>
        </w:r>
      </w:ins>
    </w:p>
    <w:p w14:paraId="6A19A359" w14:textId="5FA733C6" w:rsidR="003809B3" w:rsidRDefault="003809B3" w:rsidP="003809B3">
      <w:pPr>
        <w:rPr>
          <w:ins w:id="414" w:author="Richard Haynes" w:date="2021-01-30T14:16:00Z"/>
        </w:rPr>
      </w:pPr>
      <w:ins w:id="415" w:author="Richard Haynes" w:date="2021-01-30T14:11:00Z">
        <w:r>
          <w:rPr>
            <w:lang w:val="en-US"/>
          </w:rPr>
          <w:t xml:space="preserve">The primary </w:t>
        </w:r>
      </w:ins>
      <w:ins w:id="416" w:author="Richard Haynes" w:date="2021-02-05T13:27:00Z">
        <w:r w:rsidR="00912009">
          <w:rPr>
            <w:lang w:val="en-US"/>
          </w:rPr>
          <w:t>objective</w:t>
        </w:r>
      </w:ins>
      <w:ins w:id="417" w:author="Richard Haynes" w:date="2021-01-30T14:11:00Z">
        <w:r>
          <w:rPr>
            <w:lang w:val="en-US"/>
          </w:rPr>
          <w:t xml:space="preserve"> for the early phase assessment of dimethyl fumarate </w:t>
        </w:r>
      </w:ins>
      <w:ins w:id="418" w:author="Richard Haynes" w:date="2021-02-05T13:27:00Z">
        <w:r w:rsidR="00912009">
          <w:rPr>
            <w:lang w:val="en-US"/>
          </w:rPr>
          <w:t xml:space="preserve">is to assess the effect of dimethyl fumarate on the </w:t>
        </w:r>
      </w:ins>
      <w:ins w:id="419" w:author="Richard Haynes" w:date="2021-01-30T14:11:00Z">
        <w:r>
          <w:rPr>
            <w:lang w:val="en-US"/>
          </w:rPr>
          <w:t xml:space="preserve">the </w:t>
        </w:r>
      </w:ins>
      <w:ins w:id="420" w:author="Richard Haynes" w:date="2021-01-30T14:12:00Z">
        <w:r>
          <w:t>S</w:t>
        </w:r>
      </w:ins>
      <w:ins w:id="421" w:author="Peter Horby" w:date="2021-01-31T15:29:00Z">
        <w:r w:rsidR="006B184C">
          <w:t>/</w:t>
        </w:r>
      </w:ins>
      <w:ins w:id="422" w:author="Peter Horby" w:date="2021-01-31T15:30:00Z">
        <w:r w:rsidR="006B184C">
          <w:t>F</w:t>
        </w:r>
        <w:r w:rsidR="006B184C" w:rsidRPr="006B184C">
          <w:rPr>
            <w:vertAlign w:val="subscript"/>
          </w:rPr>
          <w:t>94</w:t>
        </w:r>
      </w:ins>
      <w:ins w:id="423" w:author="Richard Haynes" w:date="2021-01-30T14:12:00Z">
        <w:r>
          <w:t xml:space="preserve"> ratio</w:t>
        </w:r>
      </w:ins>
      <w:ins w:id="424" w:author="Richard Haynes" w:date="2021-01-30T14:13:00Z">
        <w:r>
          <w:t>.</w:t>
        </w:r>
      </w:ins>
      <w:ins w:id="425" w:author="Richard Haynes" w:date="2021-01-30T14:14:00Z">
        <w:r>
          <w:t xml:space="preserve"> The primary comparison will involve an </w:t>
        </w:r>
      </w:ins>
      <w:ins w:id="426" w:author="Richard Haynes" w:date="2021-01-30T14:15:00Z">
        <w:r>
          <w:t xml:space="preserve">“intention to treat” analysis among all participants </w:t>
        </w:r>
      </w:ins>
      <w:ins w:id="427" w:author="Richard Haynes" w:date="2021-02-05T13:29:00Z">
        <w:r w:rsidR="00912009">
          <w:t>randomised between dimethyl fumarate and its control</w:t>
        </w:r>
        <w:r w:rsidR="00912009" w:rsidDel="00912009">
          <w:rPr>
            <w:rStyle w:val="CommentReference"/>
          </w:rPr>
          <w:t xml:space="preserve"> </w:t>
        </w:r>
      </w:ins>
      <w:ins w:id="428" w:author="Richard Haynes" w:date="2021-01-30T14:15:00Z">
        <w:r>
          <w:t>of the effect of dimethyl fumarate on S</w:t>
        </w:r>
      </w:ins>
      <w:ins w:id="429" w:author="Richard Haynes" w:date="2021-02-05T13:24:00Z">
        <w:r w:rsidR="00912009">
          <w:t>p</w:t>
        </w:r>
      </w:ins>
      <w:ins w:id="430" w:author="Richard Haynes" w:date="2021-01-30T14:15:00Z">
        <w:r>
          <w:t>O</w:t>
        </w:r>
        <w:r w:rsidRPr="00524804">
          <w:rPr>
            <w:vertAlign w:val="subscript"/>
          </w:rPr>
          <w:t>2</w:t>
        </w:r>
        <w:r>
          <w:t>:FiO</w:t>
        </w:r>
        <w:r w:rsidRPr="00524804">
          <w:rPr>
            <w:vertAlign w:val="subscript"/>
          </w:rPr>
          <w:t>2</w:t>
        </w:r>
        <w:r>
          <w:t xml:space="preserve"> ratio at day </w:t>
        </w:r>
      </w:ins>
      <w:ins w:id="431" w:author="Richard Haynes" w:date="2021-02-01T16:31:00Z">
        <w:r w:rsidR="00612ECE">
          <w:t>5</w:t>
        </w:r>
      </w:ins>
      <w:ins w:id="432" w:author="Richard Haynes" w:date="2021-01-30T14:15:00Z">
        <w:r>
          <w:t>.</w:t>
        </w:r>
      </w:ins>
      <w:ins w:id="433" w:author="Richard Haynes" w:date="2021-01-30T14:18:00Z">
        <w:r w:rsidR="001D1931">
          <w:t xml:space="preserve"> </w:t>
        </w:r>
      </w:ins>
      <w:ins w:id="434" w:author="Richard Haynes" w:date="2021-02-01T16:33:00Z">
        <w:r w:rsidR="00612ECE">
          <w:t xml:space="preserve">Secondary </w:t>
        </w:r>
      </w:ins>
      <w:ins w:id="435" w:author="Richard Haynes" w:date="2021-02-05T13:28:00Z">
        <w:r w:rsidR="00912009">
          <w:t>objectives</w:t>
        </w:r>
      </w:ins>
      <w:ins w:id="436" w:author="Richard Haynes" w:date="2021-02-01T16:33:00Z">
        <w:r w:rsidR="00612ECE">
          <w:t xml:space="preserve"> include </w:t>
        </w:r>
      </w:ins>
      <w:ins w:id="437" w:author="Richard Haynes" w:date="2021-02-05T13:28:00Z">
        <w:r w:rsidR="00912009">
          <w:t xml:space="preserve">assessment of the effect of dimethyl fumarate on: </w:t>
        </w:r>
      </w:ins>
      <w:ins w:id="438" w:author="Richard Haynes" w:date="2021-02-01T16:33:00Z">
        <w:r w:rsidR="00612ECE">
          <w:rPr>
            <w:lang w:val="en-US"/>
          </w:rPr>
          <w:t xml:space="preserve">time to improvement by at least one category from the WHO ordinal scale at baseline; time to discharge; odds of improvement in clinical status at day 10; </w:t>
        </w:r>
      </w:ins>
      <w:ins w:id="439" w:author="Richard Haynes" w:date="2021-02-02T21:24:00Z">
        <w:r w:rsidR="00475F95">
          <w:rPr>
            <w:lang w:val="en-US"/>
          </w:rPr>
          <w:t>average</w:t>
        </w:r>
      </w:ins>
      <w:ins w:id="440" w:author="Richard Haynes" w:date="2021-02-01T16:33:00Z">
        <w:r w:rsidR="00612ECE">
          <w:rPr>
            <w:lang w:val="en-US"/>
          </w:rPr>
          <w:t xml:space="preserve"> WHO ordinal scale on days 3, 7 and 10</w:t>
        </w:r>
      </w:ins>
      <w:ins w:id="441" w:author="Richard Haynes" w:date="2021-02-01T16:34:00Z">
        <w:r w:rsidR="00612ECE">
          <w:rPr>
            <w:lang w:val="en-US"/>
          </w:rPr>
          <w:t>;</w:t>
        </w:r>
      </w:ins>
      <w:ins w:id="442" w:author="Richard Haynes" w:date="2021-02-01T16:33:00Z">
        <w:r w:rsidR="00612ECE">
          <w:rPr>
            <w:lang w:val="en-US"/>
          </w:rPr>
          <w:t xml:space="preserve"> and </w:t>
        </w:r>
      </w:ins>
      <w:ins w:id="443" w:author="Richard Haynes" w:date="2021-02-01T16:34:00Z">
        <w:r w:rsidR="00612ECE">
          <w:rPr>
            <w:lang w:val="en-US"/>
          </w:rPr>
          <w:t>study average</w:t>
        </w:r>
      </w:ins>
      <w:ins w:id="444" w:author="Richard Haynes" w:date="2021-02-01T16:33:00Z">
        <w:r w:rsidR="00612ECE">
          <w:rPr>
            <w:lang w:val="en-US"/>
          </w:rPr>
          <w:t xml:space="preserve"> blood C-reactive protein</w:t>
        </w:r>
        <w:r w:rsidR="00612ECE" w:rsidRPr="00CF0880">
          <w:rPr>
            <w:lang w:val="en-US"/>
          </w:rPr>
          <w:t>.</w:t>
        </w:r>
      </w:ins>
      <w:ins w:id="445" w:author="Richard Haynes" w:date="2021-02-01T16:34:00Z">
        <w:r w:rsidR="00612ECE" w:rsidRPr="00CF0880">
          <w:rPr>
            <w:lang w:val="en-US"/>
          </w:rPr>
          <w:t xml:space="preserve"> </w:t>
        </w:r>
      </w:ins>
      <w:ins w:id="446" w:author="Richard Haynes" w:date="2021-02-08T21:40:00Z">
        <w:r w:rsidR="007E0BC4" w:rsidRPr="00CF0880">
          <w:rPr>
            <w:lang w:val="en-US"/>
          </w:rPr>
          <w:t>These data (along with information on tolerability and safety) would be reviewed</w:t>
        </w:r>
        <w:r w:rsidR="000203BB" w:rsidRPr="00CF0880">
          <w:rPr>
            <w:lang w:val="en-US"/>
          </w:rPr>
          <w:t xml:space="preserve"> to determine whether the balance of information favours assessing dimethyl fumarate in a larger comparison or not. </w:t>
        </w:r>
      </w:ins>
      <w:ins w:id="447" w:author="Richard Haynes" w:date="2021-01-30T14:18:00Z">
        <w:r w:rsidR="001D1931" w:rsidRPr="00CF0880">
          <w:t>Full</w:t>
        </w:r>
        <w:r w:rsidR="001D1931">
          <w:t xml:space="preserve"> details will be described in a statistical analysis plan </w:t>
        </w:r>
        <w:r w:rsidR="001D1931" w:rsidRPr="00E46528">
          <w:t>which will be agreed prior to unblinding any results to the Steering Committee.</w:t>
        </w:r>
      </w:ins>
    </w:p>
    <w:p w14:paraId="4B1E6027" w14:textId="7B0DF3BD" w:rsidR="003809B3" w:rsidRDefault="003809B3" w:rsidP="003809B3">
      <w:pPr>
        <w:rPr>
          <w:ins w:id="448" w:author="Richard Haynes" w:date="2021-01-30T14:16:00Z"/>
        </w:rPr>
      </w:pPr>
    </w:p>
    <w:p w14:paraId="41034318" w14:textId="5C9690E5" w:rsidR="00F73D0C" w:rsidRPr="003809B3" w:rsidDel="00F73D0C" w:rsidRDefault="003809B3" w:rsidP="003809B3">
      <w:pPr>
        <w:rPr>
          <w:del w:id="449" w:author="Peter Horby" w:date="2021-01-31T15:35:00Z"/>
          <w:lang w:val="en-US"/>
        </w:rPr>
      </w:pPr>
      <w:ins w:id="450" w:author="Richard Haynes" w:date="2021-01-30T14:16:00Z">
        <w:r>
          <w:t xml:space="preserve">Based on </w:t>
        </w:r>
      </w:ins>
      <w:ins w:id="451" w:author="Richard Haynes" w:date="2021-02-02T21:20:00Z">
        <w:r w:rsidR="00475F95">
          <w:t xml:space="preserve">unpublished </w:t>
        </w:r>
      </w:ins>
      <w:ins w:id="452" w:author="Richard Haynes" w:date="2021-01-30T14:16:00Z">
        <w:r>
          <w:t xml:space="preserve">data from </w:t>
        </w:r>
      </w:ins>
      <w:ins w:id="453" w:author="Richard Haynes" w:date="2021-02-01T16:32:00Z">
        <w:r w:rsidR="00612ECE">
          <w:t>8500</w:t>
        </w:r>
      </w:ins>
      <w:ins w:id="454" w:author="Richard Haynes" w:date="2021-01-30T14:16:00Z">
        <w:r>
          <w:t xml:space="preserve"> patients with COVID-19, assuming a </w:t>
        </w:r>
      </w:ins>
      <w:ins w:id="455" w:author="Richard Haynes" w:date="2021-02-01T16:35:00Z">
        <w:r w:rsidR="00612ECE">
          <w:t>mean (</w:t>
        </w:r>
      </w:ins>
      <w:ins w:id="456" w:author="Richard Haynes" w:date="2021-02-01T16:36:00Z">
        <w:r w:rsidR="00612ECE">
          <w:t>standard deviation</w:t>
        </w:r>
      </w:ins>
      <w:ins w:id="457" w:author="Richard Haynes" w:date="2021-02-01T16:35:00Z">
        <w:r w:rsidR="00612ECE">
          <w:t xml:space="preserve">) </w:t>
        </w:r>
      </w:ins>
      <w:ins w:id="458" w:author="Peter Horby" w:date="2021-01-31T15:33:00Z">
        <w:r w:rsidR="006B184C">
          <w:t>S/F</w:t>
        </w:r>
        <w:r w:rsidR="006B184C" w:rsidRPr="006B184C">
          <w:rPr>
            <w:vertAlign w:val="subscript"/>
          </w:rPr>
          <w:t>94</w:t>
        </w:r>
        <w:r w:rsidR="006B184C">
          <w:rPr>
            <w:vertAlign w:val="subscript"/>
          </w:rPr>
          <w:t xml:space="preserve"> </w:t>
        </w:r>
      </w:ins>
      <w:ins w:id="459" w:author="Richard Haynes" w:date="2021-01-30T14:16:00Z">
        <w:r>
          <w:t xml:space="preserve">ratio of </w:t>
        </w:r>
      </w:ins>
      <w:ins w:id="460" w:author="Richard Haynes" w:date="2021-02-01T16:35:00Z">
        <w:r w:rsidR="00612ECE">
          <w:t>3.3 (</w:t>
        </w:r>
      </w:ins>
      <w:ins w:id="461" w:author="Richard Haynes" w:date="2021-02-01T16:34:00Z">
        <w:r w:rsidR="00612ECE">
          <w:t>1.7</w:t>
        </w:r>
      </w:ins>
      <w:ins w:id="462" w:author="Richard Haynes" w:date="2021-02-01T16:35:00Z">
        <w:r w:rsidR="00612ECE">
          <w:t>) at day 5,</w:t>
        </w:r>
      </w:ins>
      <w:ins w:id="463" w:author="Richard Haynes" w:date="2021-01-30T14:16:00Z">
        <w:r>
          <w:t xml:space="preserve"> and a correlation between an individual’s baseline and day </w:t>
        </w:r>
      </w:ins>
      <w:ins w:id="464" w:author="Richard Haynes" w:date="2021-02-01T16:32:00Z">
        <w:r w:rsidR="00612ECE">
          <w:t>5</w:t>
        </w:r>
      </w:ins>
      <w:ins w:id="465" w:author="Richard Haynes" w:date="2021-01-30T14:16:00Z">
        <w:r>
          <w:t xml:space="preserve"> </w:t>
        </w:r>
      </w:ins>
      <w:ins w:id="466" w:author="Peter Horby" w:date="2021-01-31T15:33:00Z">
        <w:r w:rsidR="006B184C">
          <w:t>S/F</w:t>
        </w:r>
        <w:r w:rsidR="006B184C" w:rsidRPr="006B184C">
          <w:rPr>
            <w:vertAlign w:val="subscript"/>
          </w:rPr>
          <w:t>94</w:t>
        </w:r>
        <w:r w:rsidR="006B184C">
          <w:rPr>
            <w:vertAlign w:val="subscript"/>
          </w:rPr>
          <w:t xml:space="preserve"> </w:t>
        </w:r>
      </w:ins>
      <w:ins w:id="467" w:author="Richard Haynes" w:date="2021-01-30T14:16:00Z">
        <w:r>
          <w:t>ratio of 0.</w:t>
        </w:r>
      </w:ins>
      <w:ins w:id="468" w:author="Richard Haynes" w:date="2021-02-01T16:32:00Z">
        <w:r w:rsidR="00612ECE">
          <w:t>5</w:t>
        </w:r>
      </w:ins>
      <w:ins w:id="469" w:author="Richard Haynes" w:date="2021-01-30T14:17:00Z">
        <w:r>
          <w:t xml:space="preserve">, randomisation of </w:t>
        </w:r>
      </w:ins>
      <w:ins w:id="470" w:author="Richard Haynes" w:date="2021-02-01T16:36:00Z">
        <w:r w:rsidR="00612ECE">
          <w:t>4</w:t>
        </w:r>
      </w:ins>
      <w:ins w:id="471" w:author="Richard Haynes" w:date="2021-02-01T16:32:00Z">
        <w:r w:rsidR="00612ECE">
          <w:t>00</w:t>
        </w:r>
      </w:ins>
      <w:ins w:id="472" w:author="Richard Haynes" w:date="2021-01-30T14:17:00Z">
        <w:r>
          <w:t xml:space="preserve"> participants will provide 90% power (at 2p=0.05) to detect a difference in </w:t>
        </w:r>
      </w:ins>
      <w:ins w:id="473" w:author="Peter Horby" w:date="2021-01-31T15:33:00Z">
        <w:r w:rsidR="006B184C">
          <w:t>S/F</w:t>
        </w:r>
        <w:r w:rsidR="006B184C" w:rsidRPr="006B184C">
          <w:rPr>
            <w:vertAlign w:val="subscript"/>
          </w:rPr>
          <w:t>94</w:t>
        </w:r>
        <w:r w:rsidR="006B184C">
          <w:rPr>
            <w:vertAlign w:val="subscript"/>
          </w:rPr>
          <w:t xml:space="preserve"> </w:t>
        </w:r>
      </w:ins>
      <w:ins w:id="474" w:author="Richard Haynes" w:date="2021-01-30T14:17:00Z">
        <w:r>
          <w:t xml:space="preserve">ratio of </w:t>
        </w:r>
      </w:ins>
      <w:ins w:id="475" w:author="Richard Haynes" w:date="2021-02-01T16:32:00Z">
        <w:r w:rsidR="00612ECE">
          <w:t>0.5</w:t>
        </w:r>
      </w:ins>
      <w:ins w:id="476" w:author="Richard Haynes" w:date="2021-01-30T14:17:00Z">
        <w:r>
          <w:t xml:space="preserve"> (the chosen minimum clinically meaningful difference</w:t>
        </w:r>
      </w:ins>
      <w:ins w:id="477" w:author="Richard Haynes" w:date="2021-02-02T21:20:00Z">
        <w:r w:rsidR="00475F95">
          <w:t xml:space="preserve"> [which is similar to the difference in 1 point on the </w:t>
        </w:r>
      </w:ins>
      <w:ins w:id="478" w:author="Richard Haynes" w:date="2021-02-02T21:21:00Z">
        <w:r w:rsidR="00475F95">
          <w:t>WHO ordinal scale]</w:t>
        </w:r>
      </w:ins>
      <w:ins w:id="479" w:author="Richard Haynes" w:date="2021-01-30T14:17:00Z">
        <w:r>
          <w:t xml:space="preserve">), even if 10% of participants discontinue study treatment before day </w:t>
        </w:r>
      </w:ins>
      <w:ins w:id="480" w:author="Richard Haynes" w:date="2021-02-01T16:33:00Z">
        <w:r w:rsidR="00612ECE">
          <w:t>5</w:t>
        </w:r>
      </w:ins>
      <w:ins w:id="481" w:author="Richard Haynes" w:date="2021-01-30T14:17:00Z">
        <w:r>
          <w:t>.</w:t>
        </w:r>
      </w:ins>
    </w:p>
    <w:p w14:paraId="3CEB75A1" w14:textId="077CE935" w:rsidR="008B728D" w:rsidRPr="00C54ABA" w:rsidRDefault="008B728D" w:rsidP="00F73D0C"/>
    <w:p w14:paraId="259EDDC4" w14:textId="77777777" w:rsidR="008B728D" w:rsidRDefault="008B728D">
      <w:pPr>
        <w:autoSpaceDE/>
        <w:autoSpaceDN/>
        <w:adjustRightInd/>
        <w:contextualSpacing w:val="0"/>
        <w:jc w:val="left"/>
        <w:rPr>
          <w:b/>
          <w:bCs w:val="0"/>
          <w:caps/>
          <w:kern w:val="32"/>
          <w:sz w:val="28"/>
          <w:szCs w:val="28"/>
          <w:lang w:eastAsia="en-US"/>
        </w:rPr>
      </w:pPr>
      <w:bookmarkStart w:id="482" w:name="_Toc37770919"/>
      <w:bookmarkStart w:id="483" w:name="_Toc37771575"/>
      <w:bookmarkStart w:id="484" w:name="_Toc37107299"/>
      <w:bookmarkStart w:id="485" w:name="_Toc38099255"/>
      <w:bookmarkStart w:id="486" w:name="_Toc44674853"/>
      <w:bookmarkEnd w:id="482"/>
      <w:bookmarkEnd w:id="483"/>
      <w:r>
        <w:br w:type="page"/>
      </w:r>
    </w:p>
    <w:p w14:paraId="36F4A254" w14:textId="0D7A3DBB" w:rsidR="007F4D0E" w:rsidRDefault="00C71205" w:rsidP="00F123A0">
      <w:pPr>
        <w:pStyle w:val="StyleHeading1Linespacingsingle"/>
        <w:numPr>
          <w:ilvl w:val="0"/>
          <w:numId w:val="2"/>
        </w:numPr>
      </w:pPr>
      <w:bookmarkStart w:id="487" w:name="_Toc62398082"/>
      <w:r>
        <w:lastRenderedPageBreak/>
        <w:t>DATA and saFETy Monitoring</w:t>
      </w:r>
      <w:bookmarkEnd w:id="484"/>
      <w:bookmarkEnd w:id="485"/>
      <w:bookmarkEnd w:id="486"/>
      <w:bookmarkEnd w:id="487"/>
    </w:p>
    <w:p w14:paraId="62043107" w14:textId="43DFD65D" w:rsidR="00295817" w:rsidRDefault="00295817" w:rsidP="001B27CF">
      <w:pPr>
        <w:pStyle w:val="Heading2"/>
      </w:pPr>
      <w:bookmarkStart w:id="488" w:name="_Ref34892690"/>
      <w:bookmarkStart w:id="489" w:name="_Toc37107300"/>
      <w:bookmarkStart w:id="490" w:name="_Toc38099256"/>
      <w:bookmarkStart w:id="491" w:name="_Toc44674854"/>
      <w:bookmarkStart w:id="492" w:name="_Toc62398083"/>
      <w:r>
        <w:t>Recording Suspected Serious Adverse Reactions</w:t>
      </w:r>
      <w:bookmarkEnd w:id="488"/>
      <w:bookmarkEnd w:id="489"/>
      <w:bookmarkEnd w:id="490"/>
      <w:bookmarkEnd w:id="491"/>
      <w:bookmarkEnd w:id="492"/>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11"/>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4C61A397" w14:textId="77777777" w:rsidR="0037681A" w:rsidRDefault="0037681A" w:rsidP="00F31D86">
      <w:bookmarkStart w:id="493" w:name="_Toc34778488"/>
      <w:bookmarkStart w:id="494" w:name="_Toc34778543"/>
      <w:bookmarkStart w:id="495" w:name="_Toc34778599"/>
      <w:bookmarkStart w:id="496" w:name="_Toc34780077"/>
      <w:bookmarkStart w:id="497" w:name="_Toc34778097"/>
      <w:bookmarkStart w:id="498" w:name="_Toc34778152"/>
      <w:bookmarkStart w:id="499" w:name="_Toc34778301"/>
      <w:bookmarkStart w:id="500" w:name="_Toc34778355"/>
      <w:bookmarkStart w:id="501" w:name="_Toc34778408"/>
      <w:bookmarkStart w:id="502" w:name="_Toc34778489"/>
      <w:bookmarkStart w:id="503" w:name="_Toc34778544"/>
      <w:bookmarkStart w:id="504" w:name="_Toc34778600"/>
      <w:bookmarkStart w:id="505" w:name="_Toc34780078"/>
      <w:bookmarkStart w:id="506" w:name="_Toc34778490"/>
      <w:bookmarkStart w:id="507" w:name="_Toc34778545"/>
      <w:bookmarkStart w:id="508" w:name="_Toc34778601"/>
      <w:bookmarkStart w:id="509" w:name="_Toc34780079"/>
      <w:bookmarkStart w:id="510" w:name="_Toc135020171"/>
      <w:bookmarkEnd w:id="401"/>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7751B26B" w14:textId="77777777" w:rsidR="00E86E55" w:rsidRDefault="00E86E55" w:rsidP="001B27CF">
      <w:pPr>
        <w:pStyle w:val="Heading2"/>
      </w:pPr>
      <w:bookmarkStart w:id="511" w:name="_Toc37107301"/>
      <w:bookmarkStart w:id="512" w:name="_Toc38099257"/>
      <w:bookmarkStart w:id="513" w:name="_Toc44674855"/>
      <w:bookmarkStart w:id="514" w:name="_Toc62398084"/>
      <w:r>
        <w:t>Central assessment and onward reporting of SUSARs</w:t>
      </w:r>
      <w:bookmarkEnd w:id="511"/>
      <w:bookmarkEnd w:id="512"/>
      <w:bookmarkEnd w:id="513"/>
      <w:bookmarkEnd w:id="514"/>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515" w:name="_Toc37107302"/>
      <w:bookmarkStart w:id="516" w:name="_Toc38099258"/>
      <w:bookmarkStart w:id="517" w:name="_Toc44674856"/>
      <w:bookmarkStart w:id="518" w:name="_Toc62398085"/>
      <w:r>
        <w:lastRenderedPageBreak/>
        <w:t>Recording other Adverse Events</w:t>
      </w:r>
      <w:bookmarkEnd w:id="515"/>
      <w:bookmarkEnd w:id="516"/>
      <w:bookmarkEnd w:id="517"/>
      <w:bookmarkEnd w:id="518"/>
    </w:p>
    <w:p w14:paraId="3D3409FB" w14:textId="2761F22A"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E9522F">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E9522F">
        <w:t>2.7</w:t>
      </w:r>
      <w:r w:rsidR="00F57479">
        <w:fldChar w:fldCharType="end"/>
      </w:r>
      <w:r w:rsidR="00E95A88" w:rsidDel="008F7F24">
        <w:t>.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519" w:name="_Toc514709855"/>
      <w:bookmarkStart w:id="520" w:name="_Toc514756016"/>
      <w:bookmarkStart w:id="521" w:name="_Toc514773832"/>
      <w:bookmarkStart w:id="522" w:name="_Toc514776538"/>
      <w:bookmarkStart w:id="523" w:name="_Toc514939412"/>
      <w:bookmarkStart w:id="524" w:name="_Toc514947223"/>
      <w:bookmarkStart w:id="525" w:name="_Toc515001195"/>
      <w:bookmarkStart w:id="526" w:name="_Toc34303402"/>
      <w:bookmarkStart w:id="527" w:name="_Toc514709856"/>
      <w:bookmarkStart w:id="528" w:name="_Toc514756017"/>
      <w:bookmarkStart w:id="529" w:name="_Toc514773833"/>
      <w:bookmarkStart w:id="530" w:name="_Toc514776539"/>
      <w:bookmarkStart w:id="531" w:name="_Toc514939413"/>
      <w:bookmarkStart w:id="532" w:name="_Toc514947224"/>
      <w:bookmarkStart w:id="533" w:name="_Toc515001196"/>
      <w:bookmarkStart w:id="534" w:name="_Toc34303403"/>
      <w:bookmarkStart w:id="535" w:name="_Toc502695956"/>
      <w:bookmarkStart w:id="536" w:name="_Toc502696245"/>
      <w:bookmarkStart w:id="537" w:name="_Toc503430774"/>
      <w:bookmarkEnd w:id="510"/>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2A02DE8D" w14:textId="4ADFE877" w:rsidR="004B65DD" w:rsidRPr="00734153" w:rsidRDefault="00123202" w:rsidP="001B27CF">
      <w:pPr>
        <w:pStyle w:val="Heading2"/>
      </w:pPr>
      <w:bookmarkStart w:id="538" w:name="_Toc247076032"/>
      <w:bookmarkStart w:id="539" w:name="_Toc247076034"/>
      <w:bookmarkStart w:id="540" w:name="_Toc247076037"/>
      <w:bookmarkStart w:id="541" w:name="_Toc247076039"/>
      <w:bookmarkStart w:id="542" w:name="_Toc135020176"/>
      <w:bookmarkStart w:id="543" w:name="_Ref247430832"/>
      <w:bookmarkStart w:id="544" w:name="_Ref490814834"/>
      <w:bookmarkStart w:id="545" w:name="_Ref491115124"/>
      <w:bookmarkStart w:id="546" w:name="_Toc37107303"/>
      <w:bookmarkStart w:id="547" w:name="_Toc38099259"/>
      <w:bookmarkStart w:id="548" w:name="_Toc44674857"/>
      <w:bookmarkStart w:id="549" w:name="_Toc62398086"/>
      <w:bookmarkEnd w:id="538"/>
      <w:bookmarkEnd w:id="539"/>
      <w:bookmarkEnd w:id="540"/>
      <w:bookmarkEnd w:id="541"/>
      <w:r>
        <w:t>R</w:t>
      </w:r>
      <w:r w:rsidR="004B65DD" w:rsidRPr="00734153">
        <w:t xml:space="preserve">ole of the </w:t>
      </w:r>
      <w:bookmarkEnd w:id="542"/>
      <w:bookmarkEnd w:id="543"/>
      <w:bookmarkEnd w:id="544"/>
      <w:bookmarkEnd w:id="545"/>
      <w:r w:rsidR="00E55C01">
        <w:t>D</w:t>
      </w:r>
      <w:r w:rsidR="00E86E55">
        <w:t>ata Monitoring Committee (DM</w:t>
      </w:r>
      <w:r w:rsidR="00E55C01">
        <w:t>C</w:t>
      </w:r>
      <w:r w:rsidR="00E86E55">
        <w:t>)</w:t>
      </w:r>
      <w:bookmarkEnd w:id="546"/>
      <w:bookmarkEnd w:id="547"/>
      <w:bookmarkEnd w:id="548"/>
      <w:bookmarkEnd w:id="549"/>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76D642D4" w:rsidR="00FE2F14" w:rsidRPr="003D4AC6" w:rsidRDefault="00292E9B" w:rsidP="00F123A0">
      <w:r>
        <w:t xml:space="preserve">The DMC will review the safety and efficacy analyses among children (age &lt;18 years) both separately and combined with the adult data. </w:t>
      </w:r>
    </w:p>
    <w:p w14:paraId="2CA325BF" w14:textId="77777777" w:rsidR="00DC2E51" w:rsidRDefault="00DC2E51" w:rsidP="00F123A0"/>
    <w:p w14:paraId="09EBE1EA" w14:textId="77777777" w:rsidR="00DC2E51" w:rsidRDefault="00DC2E51" w:rsidP="001B27CF">
      <w:pPr>
        <w:pStyle w:val="Heading2"/>
      </w:pPr>
      <w:bookmarkStart w:id="550" w:name="_Toc37107304"/>
      <w:bookmarkStart w:id="551" w:name="_Toc38099260"/>
      <w:bookmarkStart w:id="552" w:name="_Toc44674858"/>
      <w:bookmarkStart w:id="553" w:name="_Toc62398087"/>
      <w:r>
        <w:t>Blinding</w:t>
      </w:r>
      <w:bookmarkEnd w:id="550"/>
      <w:bookmarkEnd w:id="551"/>
      <w:bookmarkEnd w:id="552"/>
      <w:bookmarkEnd w:id="553"/>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554" w:name="_Toc37770926"/>
      <w:bookmarkStart w:id="555" w:name="_Toc37771582"/>
      <w:bookmarkStart w:id="556" w:name="_Toc37770927"/>
      <w:bookmarkStart w:id="557" w:name="_Toc37771583"/>
      <w:bookmarkStart w:id="558" w:name="_Toc37107305"/>
      <w:bookmarkStart w:id="559" w:name="_Toc38099261"/>
      <w:bookmarkStart w:id="560" w:name="_Toc44674859"/>
      <w:bookmarkEnd w:id="554"/>
      <w:bookmarkEnd w:id="555"/>
      <w:bookmarkEnd w:id="556"/>
      <w:bookmarkEnd w:id="557"/>
      <w:r>
        <w:br w:type="page"/>
      </w:r>
    </w:p>
    <w:p w14:paraId="55DB6216" w14:textId="36B8A4AF" w:rsidR="00295817" w:rsidRDefault="00295817" w:rsidP="00F123A0">
      <w:pPr>
        <w:pStyle w:val="StyleHeading1Linespacingsingle"/>
        <w:numPr>
          <w:ilvl w:val="0"/>
          <w:numId w:val="2"/>
        </w:numPr>
      </w:pPr>
      <w:bookmarkStart w:id="561" w:name="_Toc62398088"/>
      <w:r>
        <w:lastRenderedPageBreak/>
        <w:t>Quality Management</w:t>
      </w:r>
      <w:bookmarkEnd w:id="558"/>
      <w:bookmarkEnd w:id="559"/>
      <w:bookmarkEnd w:id="560"/>
      <w:bookmarkEnd w:id="561"/>
    </w:p>
    <w:p w14:paraId="5C4EB6C3" w14:textId="77777777" w:rsidR="00EB55A5" w:rsidRPr="00734153" w:rsidRDefault="00EB55A5" w:rsidP="001B27CF">
      <w:pPr>
        <w:pStyle w:val="Heading2"/>
      </w:pPr>
      <w:bookmarkStart w:id="562" w:name="_Toc37107306"/>
      <w:bookmarkStart w:id="563" w:name="_Toc38099262"/>
      <w:bookmarkStart w:id="564" w:name="_Toc44674860"/>
      <w:bookmarkStart w:id="565" w:name="_Toc62398089"/>
      <w:r>
        <w:t>Quality By Design Principles</w:t>
      </w:r>
      <w:bookmarkEnd w:id="562"/>
      <w:bookmarkEnd w:id="563"/>
      <w:bookmarkEnd w:id="564"/>
      <w:bookmarkEnd w:id="565"/>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566" w:name="_Toc36902929"/>
      <w:bookmarkStart w:id="567" w:name="_Toc36902930"/>
      <w:bookmarkStart w:id="568" w:name="_Toc135020178"/>
      <w:bookmarkStart w:id="569" w:name="_Toc37107307"/>
      <w:bookmarkStart w:id="570" w:name="_Toc38099263"/>
      <w:bookmarkStart w:id="571" w:name="_Toc44674861"/>
      <w:bookmarkStart w:id="572" w:name="_Toc62398090"/>
      <w:bookmarkEnd w:id="566"/>
      <w:bookmarkEnd w:id="567"/>
      <w:r w:rsidRPr="00734153">
        <w:t>Training and monitoring</w:t>
      </w:r>
      <w:bookmarkEnd w:id="568"/>
      <w:bookmarkEnd w:id="569"/>
      <w:bookmarkEnd w:id="570"/>
      <w:bookmarkEnd w:id="571"/>
      <w:bookmarkEnd w:id="572"/>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046DA55A"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instrText xml:space="preserve"> ADDIN EN.CITE </w:instrText>
      </w:r>
      <w:r w:rsidR="00475F95">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instrText xml:space="preserve"> ADDIN EN.CITE.DATA </w:instrText>
      </w:r>
      <w:r w:rsidR="00475F95">
        <w:fldChar w:fldCharType="end"/>
      </w:r>
      <w:r w:rsidR="008B728D">
        <w:fldChar w:fldCharType="separate"/>
      </w:r>
      <w:hyperlink w:anchor="_ENREF_11" w:tooltip="Venet, 2012 #2802" w:history="1">
        <w:r w:rsidR="00475F95" w:rsidRPr="00475F95">
          <w:rPr>
            <w:noProof/>
            <w:vertAlign w:val="superscript"/>
          </w:rPr>
          <w:t>11</w:t>
        </w:r>
      </w:hyperlink>
      <w:r w:rsidR="00475F95" w:rsidRPr="00475F95">
        <w:rPr>
          <w:noProof/>
          <w:vertAlign w:val="superscript"/>
        </w:rPr>
        <w:t>,</w:t>
      </w:r>
      <w:hyperlink w:anchor="_ENREF_12" w:tooltip="Administration., 2013 #113" w:history="1">
        <w:r w:rsidR="00475F95" w:rsidRPr="00475F95">
          <w:rPr>
            <w:noProof/>
            <w:vertAlign w:val="superscript"/>
          </w:rPr>
          <w:t>12</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2E9F48E7" w14:textId="06584687" w:rsidR="007F6901" w:rsidRDefault="007F6901" w:rsidP="00F123A0">
      <w:bookmarkStart w:id="573" w:name="_Toc528139379"/>
    </w:p>
    <w:p w14:paraId="2FBC8682" w14:textId="77777777" w:rsidR="009B64A3" w:rsidRDefault="009B64A3" w:rsidP="001B27CF">
      <w:pPr>
        <w:pStyle w:val="Heading2"/>
      </w:pPr>
      <w:bookmarkStart w:id="574" w:name="_Toc37107308"/>
      <w:bookmarkStart w:id="575" w:name="_Toc38099264"/>
      <w:bookmarkStart w:id="576" w:name="_Toc44674862"/>
      <w:bookmarkStart w:id="577" w:name="_Toc62398091"/>
      <w:r w:rsidRPr="00734153">
        <w:t>Data management</w:t>
      </w:r>
      <w:bookmarkEnd w:id="574"/>
      <w:bookmarkEnd w:id="575"/>
      <w:bookmarkEnd w:id="576"/>
      <w:bookmarkEnd w:id="577"/>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6419756B"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3" w:tooltip="Administration., 2003 #112" w:history="1">
        <w:r w:rsidR="00475F95">
          <w:fldChar w:fldCharType="begin"/>
        </w:r>
        <w:r w:rsidR="00475F95">
          <w:instrText xml:space="preserve"> ADDIN EN.CITE &lt;EndNote&gt;&lt;Cite&gt;&lt;Author&gt;Administration.&lt;/Author&gt;&lt;Year&gt;2003&lt;/Year&gt;&lt;RecNum&gt;112&lt;/RecNum&gt;&lt;DisplayText&gt;&lt;style face="superscript"&gt;13&lt;/style&gt;&lt;/DisplayText&gt;&lt;record&gt;&lt;rec-number&gt;112&lt;/rec-number&gt;&lt;foreign-keys&gt;&lt;key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475F95">
          <w:fldChar w:fldCharType="separate"/>
        </w:r>
        <w:r w:rsidR="00475F95" w:rsidRPr="00475F95">
          <w:rPr>
            <w:noProof/>
            <w:vertAlign w:val="superscript"/>
          </w:rPr>
          <w:t>13</w:t>
        </w:r>
        <w:r w:rsidR="00475F95">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578" w:name="_Toc37107309"/>
      <w:bookmarkStart w:id="579" w:name="_Toc38099265"/>
      <w:bookmarkStart w:id="580" w:name="_Toc44674863"/>
      <w:bookmarkStart w:id="581" w:name="_Toc62398092"/>
      <w:r w:rsidRPr="00734153">
        <w:t>Source documents and archiving</w:t>
      </w:r>
      <w:bookmarkEnd w:id="578"/>
      <w:bookmarkEnd w:id="579"/>
      <w:bookmarkEnd w:id="580"/>
      <w:bookmarkEnd w:id="581"/>
    </w:p>
    <w:p w14:paraId="28854E24" w14:textId="7C9FF09B"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E9522F">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582" w:name="_Toc37107310"/>
      <w:bookmarkStart w:id="583" w:name="_Toc38099266"/>
      <w:bookmarkStart w:id="584" w:name="_Toc44674864"/>
      <w:bookmarkStart w:id="585" w:name="_Toc62398093"/>
      <w:r>
        <w:t>Operational and administrative details</w:t>
      </w:r>
      <w:bookmarkEnd w:id="582"/>
      <w:bookmarkEnd w:id="583"/>
      <w:bookmarkEnd w:id="584"/>
      <w:bookmarkEnd w:id="585"/>
    </w:p>
    <w:p w14:paraId="28915A31" w14:textId="77777777" w:rsidR="009B64A3" w:rsidRPr="00734153" w:rsidRDefault="009B64A3" w:rsidP="001B27CF">
      <w:pPr>
        <w:pStyle w:val="Heading2"/>
      </w:pPr>
      <w:bookmarkStart w:id="586" w:name="_Toc37107311"/>
      <w:bookmarkStart w:id="587" w:name="_Toc38099267"/>
      <w:bookmarkStart w:id="588" w:name="_Toc44674865"/>
      <w:bookmarkStart w:id="589" w:name="_Toc62398094"/>
      <w:r w:rsidRPr="00734153">
        <w:t xml:space="preserve">Sponsor and </w:t>
      </w:r>
      <w:r>
        <w:t>coordination</w:t>
      </w:r>
      <w:bookmarkEnd w:id="586"/>
      <w:bookmarkEnd w:id="587"/>
      <w:bookmarkEnd w:id="588"/>
      <w:bookmarkEnd w:id="589"/>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590" w:name="_Toc37107312"/>
      <w:bookmarkStart w:id="591" w:name="_Toc38099268"/>
      <w:bookmarkStart w:id="592" w:name="_Toc44674866"/>
      <w:bookmarkStart w:id="593" w:name="_Toc62398095"/>
      <w:r>
        <w:t>Funding</w:t>
      </w:r>
      <w:bookmarkEnd w:id="590"/>
      <w:bookmarkEnd w:id="591"/>
      <w:bookmarkEnd w:id="592"/>
      <w:bookmarkEnd w:id="593"/>
    </w:p>
    <w:p w14:paraId="4E4DB8B8" w14:textId="2F0B4354" w:rsidR="000543BB" w:rsidRDefault="000543BB" w:rsidP="00F123A0">
      <w:r w:rsidRPr="000543BB">
        <w:t>This study is supported by</w:t>
      </w:r>
      <w:del w:id="594" w:author="Richard Haynes" w:date="2021-02-05T12:53:00Z">
        <w:r w:rsidRPr="000543BB" w:rsidDel="004D0DCE">
          <w:delText xml:space="preserve"> a</w:delText>
        </w:r>
      </w:del>
      <w:ins w:id="595" w:author="Richard Haynes" w:date="2021-02-05T12:53:00Z">
        <w:r w:rsidR="004D0DCE">
          <w:t xml:space="preserve"> </w:t>
        </w:r>
      </w:ins>
      <w:r w:rsidRPr="000543BB">
        <w:t xml:space="preserve"> grant</w:t>
      </w:r>
      <w:ins w:id="596" w:author="Richard Haynes" w:date="2021-02-05T12:53:00Z">
        <w:r w:rsidR="004D0DCE">
          <w:t>s</w:t>
        </w:r>
      </w:ins>
      <w:r w:rsidRPr="000543BB">
        <w:t xml:space="preserve"> to the University of Oxford from UK Research and Innovation/National Institute for Health Research (NIHR) </w:t>
      </w:r>
      <w:ins w:id="597" w:author="Richard Haynes" w:date="2021-02-05T12:53:00Z">
        <w:r w:rsidR="004D0DCE">
          <w:t xml:space="preserve">and the Wellcome Trust, </w:t>
        </w:r>
      </w:ins>
      <w:r w:rsidRPr="000543BB">
        <w:t xml:space="preserve">and by </w:t>
      </w:r>
      <w:r w:rsidRPr="000543BB">
        <w:lastRenderedPageBreak/>
        <w:t xml:space="preserve">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598" w:name="_Toc37107313"/>
      <w:bookmarkStart w:id="599" w:name="_Toc38099269"/>
      <w:bookmarkStart w:id="600" w:name="_Toc44674867"/>
      <w:bookmarkStart w:id="601" w:name="_Toc62398096"/>
      <w:r w:rsidRPr="00734153">
        <w:t>Indemnity</w:t>
      </w:r>
      <w:bookmarkEnd w:id="598"/>
      <w:bookmarkEnd w:id="599"/>
      <w:bookmarkEnd w:id="600"/>
      <w:bookmarkEnd w:id="601"/>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602" w:name="_Toc37107314"/>
      <w:bookmarkStart w:id="603" w:name="_Toc38099270"/>
      <w:bookmarkStart w:id="604" w:name="_Toc44674868"/>
      <w:bookmarkStart w:id="605" w:name="_Toc62398097"/>
      <w:r w:rsidRPr="00734153">
        <w:t>Local Clinical Centres</w:t>
      </w:r>
      <w:bookmarkEnd w:id="602"/>
      <w:bookmarkEnd w:id="603"/>
      <w:bookmarkEnd w:id="604"/>
      <w:bookmarkEnd w:id="605"/>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21D92E9" w:rsidR="004B65DD" w:rsidRPr="00734153" w:rsidRDefault="004B65DD" w:rsidP="001B27CF">
      <w:pPr>
        <w:pStyle w:val="Heading2"/>
      </w:pPr>
      <w:bookmarkStart w:id="606" w:name="_Toc34778609"/>
      <w:bookmarkStart w:id="607" w:name="_Toc34780093"/>
      <w:bookmarkStart w:id="608" w:name="_Toc34780353"/>
      <w:bookmarkStart w:id="609" w:name="_Toc34780483"/>
      <w:bookmarkStart w:id="610" w:name="_Toc135020179"/>
      <w:bookmarkStart w:id="611" w:name="_Toc37107315"/>
      <w:bookmarkStart w:id="612" w:name="_Toc38099271"/>
      <w:bookmarkStart w:id="613" w:name="_Toc44674869"/>
      <w:bookmarkStart w:id="614" w:name="_Toc62398098"/>
      <w:bookmarkEnd w:id="606"/>
      <w:bookmarkEnd w:id="607"/>
      <w:bookmarkEnd w:id="608"/>
      <w:bookmarkEnd w:id="609"/>
      <w:r w:rsidRPr="00734153">
        <w:t xml:space="preserve">Supply of study </w:t>
      </w:r>
      <w:bookmarkEnd w:id="573"/>
      <w:bookmarkEnd w:id="610"/>
      <w:r w:rsidR="00C71205">
        <w:t>treatment</w:t>
      </w:r>
      <w:r w:rsidR="006A79C3">
        <w:t>s</w:t>
      </w:r>
      <w:bookmarkEnd w:id="611"/>
      <w:bookmarkEnd w:id="612"/>
      <w:bookmarkEnd w:id="613"/>
      <w:bookmarkEnd w:id="614"/>
    </w:p>
    <w:p w14:paraId="7A46E397" w14:textId="709B8AC3"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w:t>
      </w:r>
      <w:ins w:id="615" w:author="Joseph Butchinsky" w:date="2021-02-03T16:26:00Z">
        <w:r w:rsidR="005A536D">
          <w:t>s</w:t>
        </w:r>
      </w:ins>
      <w:r>
        <w:t xml:space="preserve"> issue</w:t>
      </w:r>
      <w:ins w:id="616" w:author="Joseph Butchinsky" w:date="2021-02-03T16:26:00Z">
        <w:r w:rsidR="005A536D">
          <w:t>d</w:t>
        </w:r>
      </w:ins>
      <w:r>
        <w:t xml:space="preserv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617" w:name="_Toc34780096"/>
      <w:bookmarkStart w:id="618" w:name="_Toc34780356"/>
      <w:bookmarkStart w:id="619" w:name="_Toc34780486"/>
      <w:bookmarkStart w:id="620" w:name="_Toc34780097"/>
      <w:bookmarkStart w:id="621" w:name="_Toc34780357"/>
      <w:bookmarkStart w:id="622" w:name="_Toc34780487"/>
      <w:bookmarkStart w:id="623" w:name="_Toc34780099"/>
      <w:bookmarkStart w:id="624" w:name="_Toc34780359"/>
      <w:bookmarkStart w:id="625" w:name="_Toc34780489"/>
      <w:bookmarkStart w:id="626" w:name="_Toc34780100"/>
      <w:bookmarkStart w:id="627" w:name="_Toc34780360"/>
      <w:bookmarkStart w:id="628" w:name="_Toc34780490"/>
      <w:bookmarkStart w:id="629" w:name="_Toc514776555"/>
      <w:bookmarkStart w:id="630" w:name="_Toc514939429"/>
      <w:bookmarkStart w:id="631" w:name="_Toc514947240"/>
      <w:bookmarkStart w:id="632" w:name="_Toc514776556"/>
      <w:bookmarkStart w:id="633" w:name="_Toc514939430"/>
      <w:bookmarkStart w:id="634" w:name="_Toc514947241"/>
      <w:bookmarkStart w:id="635" w:name="_Toc34780101"/>
      <w:bookmarkStart w:id="636" w:name="_Toc34780361"/>
      <w:bookmarkStart w:id="637" w:name="_Toc34780491"/>
      <w:bookmarkStart w:id="638" w:name="_Toc34780102"/>
      <w:bookmarkStart w:id="639" w:name="_Toc34780362"/>
      <w:bookmarkStart w:id="640" w:name="_Toc34780492"/>
      <w:bookmarkStart w:id="641" w:name="_Toc34780105"/>
      <w:bookmarkStart w:id="642" w:name="_Toc34780365"/>
      <w:bookmarkStart w:id="643" w:name="_Toc34780495"/>
      <w:bookmarkStart w:id="644" w:name="_Toc34780107"/>
      <w:bookmarkStart w:id="645" w:name="_Toc34780367"/>
      <w:bookmarkStart w:id="646" w:name="_Toc34780497"/>
      <w:bookmarkStart w:id="647" w:name="_Toc34780108"/>
      <w:bookmarkStart w:id="648" w:name="_Toc34780368"/>
      <w:bookmarkStart w:id="649" w:name="_Toc34780498"/>
      <w:bookmarkStart w:id="650" w:name="_Toc34780110"/>
      <w:bookmarkStart w:id="651" w:name="_Toc34780370"/>
      <w:bookmarkStart w:id="652" w:name="_Toc34780500"/>
      <w:bookmarkStart w:id="653" w:name="_Toc34780111"/>
      <w:bookmarkStart w:id="654" w:name="_Toc34780371"/>
      <w:bookmarkStart w:id="655" w:name="_Toc34780501"/>
      <w:bookmarkStart w:id="656" w:name="_Toc34780112"/>
      <w:bookmarkStart w:id="657" w:name="_Toc34780372"/>
      <w:bookmarkStart w:id="658" w:name="_Toc34780502"/>
      <w:bookmarkStart w:id="659" w:name="_Toc37107316"/>
      <w:bookmarkStart w:id="660" w:name="_Toc38099272"/>
      <w:bookmarkStart w:id="661" w:name="_Toc44674870"/>
      <w:bookmarkStart w:id="662" w:name="_Toc62398099"/>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rsidRPr="00734153">
        <w:t>End of trial</w:t>
      </w:r>
      <w:bookmarkEnd w:id="659"/>
      <w:bookmarkEnd w:id="660"/>
      <w:bookmarkEnd w:id="661"/>
      <w:bookmarkEnd w:id="662"/>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663" w:name="_Toc261531375"/>
      <w:bookmarkStart w:id="664" w:name="_Toc261531376"/>
      <w:bookmarkStart w:id="665" w:name="_Toc528139386"/>
      <w:bookmarkStart w:id="666" w:name="_Toc135020188"/>
      <w:bookmarkStart w:id="667" w:name="_Toc37107317"/>
      <w:bookmarkStart w:id="668" w:name="_Toc38099273"/>
      <w:bookmarkStart w:id="669" w:name="_Toc44674871"/>
      <w:bookmarkStart w:id="670" w:name="_Toc62398100"/>
      <w:bookmarkEnd w:id="663"/>
      <w:bookmarkEnd w:id="664"/>
      <w:r w:rsidRPr="003328DE">
        <w:lastRenderedPageBreak/>
        <w:t>Publications</w:t>
      </w:r>
      <w:r w:rsidR="0083053F" w:rsidRPr="003328DE">
        <w:t xml:space="preserve"> and</w:t>
      </w:r>
      <w:r w:rsidRPr="003328DE">
        <w:t xml:space="preserve"> reports</w:t>
      </w:r>
      <w:bookmarkEnd w:id="665"/>
      <w:bookmarkEnd w:id="666"/>
      <w:bookmarkEnd w:id="667"/>
      <w:bookmarkEnd w:id="668"/>
      <w:bookmarkEnd w:id="669"/>
      <w:bookmarkEnd w:id="670"/>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671" w:name="_Toc37107318"/>
      <w:bookmarkStart w:id="672" w:name="_Toc38099274"/>
      <w:bookmarkStart w:id="673" w:name="_Toc44674872"/>
      <w:bookmarkStart w:id="674" w:name="_Toc62398101"/>
      <w:r w:rsidRPr="00734153">
        <w:t>Substudies</w:t>
      </w:r>
      <w:bookmarkEnd w:id="671"/>
      <w:bookmarkEnd w:id="672"/>
      <w:bookmarkEnd w:id="673"/>
      <w:bookmarkEnd w:id="674"/>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675" w:name="_Toc44674873"/>
      <w:bookmarkStart w:id="676" w:name="_Toc62398102"/>
      <w:r>
        <w:t>VERSION HISTORY</w:t>
      </w:r>
      <w:bookmarkEnd w:id="675"/>
      <w:bookmarkEnd w:id="676"/>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4F214D" w:rsidRDefault="009A510F" w:rsidP="00F123A0">
            <w:pPr>
              <w:rPr>
                <w:sz w:val="20"/>
                <w:lang w:val="en-US"/>
              </w:rPr>
            </w:pPr>
            <w:bookmarkStart w:id="677" w:name="_Toc37771598"/>
            <w:bookmarkStart w:id="678" w:name="_Toc261531379"/>
            <w:bookmarkStart w:id="679" w:name="_Toc494539256"/>
            <w:bookmarkStart w:id="680" w:name="_Toc494539258"/>
            <w:bookmarkStart w:id="681" w:name="_Toc494539259"/>
            <w:bookmarkStart w:id="682" w:name="_Toc499039131"/>
            <w:bookmarkStart w:id="683" w:name="_Toc499041180"/>
            <w:bookmarkStart w:id="684" w:name="_Toc499141708"/>
            <w:bookmarkStart w:id="685" w:name="_Toc499141999"/>
            <w:bookmarkStart w:id="686" w:name="_Toc499144817"/>
            <w:bookmarkStart w:id="687" w:name="_Toc499039132"/>
            <w:bookmarkStart w:id="688" w:name="_Toc499041181"/>
            <w:bookmarkStart w:id="689" w:name="_Toc499141709"/>
            <w:bookmarkStart w:id="690" w:name="_Toc499142000"/>
            <w:bookmarkStart w:id="691" w:name="_Toc499144818"/>
            <w:bookmarkStart w:id="692" w:name="_Toc40209089"/>
            <w:bookmarkStart w:id="693" w:name="_Toc40209147"/>
            <w:bookmarkStart w:id="694" w:name="_Toc40209205"/>
            <w:bookmarkStart w:id="695" w:name="_Toc40209090"/>
            <w:bookmarkStart w:id="696" w:name="_Toc40209148"/>
            <w:bookmarkStart w:id="697" w:name="_Toc40209206"/>
            <w:bookmarkStart w:id="698" w:name="_Toc40209091"/>
            <w:bookmarkStart w:id="699" w:name="_Toc40209149"/>
            <w:bookmarkStart w:id="700" w:name="_Toc40209207"/>
            <w:bookmarkStart w:id="701" w:name="_Toc40209092"/>
            <w:bookmarkStart w:id="702" w:name="_Toc40209150"/>
            <w:bookmarkStart w:id="703" w:name="_Toc40209208"/>
            <w:bookmarkStart w:id="704" w:name="_Toc40209093"/>
            <w:bookmarkStart w:id="705" w:name="_Toc40209151"/>
            <w:bookmarkStart w:id="706" w:name="_Toc40209209"/>
            <w:bookmarkStart w:id="707" w:name="_Toc40209094"/>
            <w:bookmarkStart w:id="708" w:name="_Toc40209152"/>
            <w:bookmarkStart w:id="709" w:name="_Toc40209210"/>
            <w:bookmarkStart w:id="710" w:name="_Toc40209154"/>
            <w:bookmarkStart w:id="711" w:name="_Toc124158421"/>
            <w:bookmarkStart w:id="712" w:name="_Toc135020189"/>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4F214D">
              <w:rPr>
                <w:sz w:val="20"/>
                <w:lang w:val="en-US"/>
              </w:rPr>
              <w:t>Version number</w:t>
            </w:r>
          </w:p>
        </w:tc>
        <w:tc>
          <w:tcPr>
            <w:tcW w:w="1740" w:type="dxa"/>
          </w:tcPr>
          <w:p w14:paraId="5A77EDA7" w14:textId="77777777" w:rsidR="009A510F" w:rsidRPr="004F214D" w:rsidRDefault="009A510F" w:rsidP="00F123A0">
            <w:pPr>
              <w:rPr>
                <w:sz w:val="20"/>
                <w:lang w:val="en-US"/>
              </w:rPr>
            </w:pPr>
            <w:r w:rsidRPr="004F214D">
              <w:rPr>
                <w:sz w:val="20"/>
                <w:lang w:val="en-US"/>
              </w:rPr>
              <w:t>Date</w:t>
            </w:r>
          </w:p>
        </w:tc>
        <w:tc>
          <w:tcPr>
            <w:tcW w:w="6244" w:type="dxa"/>
          </w:tcPr>
          <w:p w14:paraId="45E51887" w14:textId="77777777" w:rsidR="009A510F" w:rsidRPr="004F214D" w:rsidRDefault="009A510F" w:rsidP="00F123A0">
            <w:pPr>
              <w:rPr>
                <w:sz w:val="20"/>
                <w:lang w:val="en-US"/>
              </w:rPr>
            </w:pPr>
            <w:r w:rsidRPr="004F214D">
              <w:rPr>
                <w:sz w:val="20"/>
                <w:lang w:val="en-US"/>
              </w:rPr>
              <w:t>Brief Description of Changes</w:t>
            </w:r>
          </w:p>
        </w:tc>
      </w:tr>
      <w:tr w:rsidR="009A510F" w14:paraId="690669D5" w14:textId="77777777" w:rsidTr="0031390B">
        <w:tc>
          <w:tcPr>
            <w:tcW w:w="2156" w:type="dxa"/>
          </w:tcPr>
          <w:p w14:paraId="4AAEACAE" w14:textId="77777777" w:rsidR="009A510F" w:rsidRPr="004F214D" w:rsidRDefault="009A510F" w:rsidP="00F123A0">
            <w:pPr>
              <w:rPr>
                <w:sz w:val="20"/>
                <w:lang w:val="en-US"/>
              </w:rPr>
            </w:pPr>
            <w:r w:rsidRPr="004F214D">
              <w:rPr>
                <w:sz w:val="20"/>
                <w:lang w:val="en-US"/>
              </w:rPr>
              <w:t>1.0</w:t>
            </w:r>
          </w:p>
        </w:tc>
        <w:tc>
          <w:tcPr>
            <w:tcW w:w="1740" w:type="dxa"/>
          </w:tcPr>
          <w:p w14:paraId="2A235F16" w14:textId="77777777" w:rsidR="009A510F" w:rsidRPr="004F214D" w:rsidRDefault="009A510F" w:rsidP="00F123A0">
            <w:pPr>
              <w:rPr>
                <w:sz w:val="20"/>
                <w:lang w:val="en-US"/>
              </w:rPr>
            </w:pPr>
            <w:r w:rsidRPr="004F214D">
              <w:rPr>
                <w:sz w:val="20"/>
                <w:lang w:val="en-US"/>
              </w:rPr>
              <w:t>13-Mar-2020</w:t>
            </w:r>
          </w:p>
        </w:tc>
        <w:tc>
          <w:tcPr>
            <w:tcW w:w="6244" w:type="dxa"/>
          </w:tcPr>
          <w:p w14:paraId="2A03A60F" w14:textId="77777777" w:rsidR="009A510F" w:rsidRPr="004F214D" w:rsidRDefault="009A510F" w:rsidP="00F123A0">
            <w:pPr>
              <w:rPr>
                <w:sz w:val="20"/>
                <w:lang w:val="en-US"/>
              </w:rPr>
            </w:pPr>
            <w:r w:rsidRPr="004F214D">
              <w:rPr>
                <w:sz w:val="20"/>
                <w:lang w:val="en-US"/>
              </w:rPr>
              <w:t>Initial version</w:t>
            </w:r>
          </w:p>
        </w:tc>
      </w:tr>
      <w:tr w:rsidR="009A510F" w14:paraId="51BA02A8" w14:textId="77777777" w:rsidTr="0031390B">
        <w:tc>
          <w:tcPr>
            <w:tcW w:w="2156" w:type="dxa"/>
          </w:tcPr>
          <w:p w14:paraId="36170F29" w14:textId="77777777" w:rsidR="009A510F" w:rsidRPr="004F214D" w:rsidRDefault="009A510F" w:rsidP="00F123A0">
            <w:pPr>
              <w:rPr>
                <w:sz w:val="20"/>
                <w:lang w:val="en-US"/>
              </w:rPr>
            </w:pPr>
            <w:r w:rsidRPr="004F214D">
              <w:rPr>
                <w:sz w:val="20"/>
                <w:lang w:val="en-US"/>
              </w:rPr>
              <w:t>2.0</w:t>
            </w:r>
          </w:p>
        </w:tc>
        <w:tc>
          <w:tcPr>
            <w:tcW w:w="1740" w:type="dxa"/>
          </w:tcPr>
          <w:p w14:paraId="2DAD5842" w14:textId="77777777" w:rsidR="009A510F" w:rsidRPr="004F214D" w:rsidRDefault="00B2198A" w:rsidP="00F123A0">
            <w:pPr>
              <w:rPr>
                <w:sz w:val="20"/>
                <w:lang w:val="en-US"/>
              </w:rPr>
            </w:pPr>
            <w:r w:rsidRPr="004F214D">
              <w:rPr>
                <w:sz w:val="20"/>
                <w:lang w:val="en-US"/>
              </w:rPr>
              <w:t>21</w:t>
            </w:r>
            <w:r w:rsidR="009A510F" w:rsidRPr="004F214D">
              <w:rPr>
                <w:sz w:val="20"/>
                <w:lang w:val="en-US"/>
              </w:rPr>
              <w:t>-Mar-2020</w:t>
            </w:r>
          </w:p>
        </w:tc>
        <w:tc>
          <w:tcPr>
            <w:tcW w:w="6244" w:type="dxa"/>
          </w:tcPr>
          <w:p w14:paraId="6E1FB6F0" w14:textId="77777777" w:rsidR="009A510F" w:rsidRPr="004F214D" w:rsidRDefault="009A510F" w:rsidP="00AC7482">
            <w:pPr>
              <w:rPr>
                <w:sz w:val="20"/>
                <w:lang w:val="en-US"/>
              </w:rPr>
            </w:pPr>
            <w:r w:rsidRPr="004F214D">
              <w:rPr>
                <w:sz w:val="20"/>
                <w:lang w:val="en-US"/>
              </w:rPr>
              <w:t xml:space="preserve">Addition of </w:t>
            </w:r>
            <w:r w:rsidR="00AC7482" w:rsidRPr="004F214D">
              <w:rPr>
                <w:sz w:val="20"/>
                <w:lang w:val="en-US"/>
              </w:rPr>
              <w:t>h</w:t>
            </w:r>
            <w:r w:rsidR="00473FD0" w:rsidRPr="004F214D">
              <w:rPr>
                <w:sz w:val="20"/>
                <w:lang w:val="en-US"/>
              </w:rPr>
              <w:t>ydroxychloroquine</w:t>
            </w:r>
            <w:r w:rsidRPr="004F214D">
              <w:rPr>
                <w:sz w:val="20"/>
                <w:lang w:val="en-US"/>
              </w:rPr>
              <w:t xml:space="preserve">. Administrative </w:t>
            </w:r>
            <w:r w:rsidR="00EB461B" w:rsidRPr="004F214D">
              <w:rPr>
                <w:sz w:val="20"/>
                <w:lang w:val="en-US"/>
              </w:rPr>
              <w:t xml:space="preserve">changes </w:t>
            </w:r>
            <w:r w:rsidRPr="004F214D">
              <w:rPr>
                <w:sz w:val="20"/>
                <w:lang w:val="en-US"/>
              </w:rPr>
              <w:t xml:space="preserve">and </w:t>
            </w:r>
            <w:r w:rsidR="00EB461B" w:rsidRPr="004F214D">
              <w:rPr>
                <w:sz w:val="20"/>
                <w:lang w:val="en-US"/>
              </w:rPr>
              <w:t>other clarifications.</w:t>
            </w:r>
          </w:p>
        </w:tc>
      </w:tr>
      <w:tr w:rsidR="009A510F" w14:paraId="5E93B786" w14:textId="77777777" w:rsidTr="0031390B">
        <w:tc>
          <w:tcPr>
            <w:tcW w:w="2156" w:type="dxa"/>
          </w:tcPr>
          <w:p w14:paraId="6804CF67" w14:textId="77777777" w:rsidR="009A510F" w:rsidRPr="004F214D" w:rsidRDefault="00717229" w:rsidP="00F123A0">
            <w:pPr>
              <w:rPr>
                <w:sz w:val="20"/>
                <w:lang w:val="en-US"/>
              </w:rPr>
            </w:pPr>
            <w:r w:rsidRPr="004F214D">
              <w:rPr>
                <w:sz w:val="20"/>
                <w:lang w:val="en-US"/>
              </w:rPr>
              <w:t>3.0</w:t>
            </w:r>
          </w:p>
        </w:tc>
        <w:tc>
          <w:tcPr>
            <w:tcW w:w="1740" w:type="dxa"/>
          </w:tcPr>
          <w:p w14:paraId="1B95A399" w14:textId="77777777" w:rsidR="009A510F" w:rsidRPr="004F214D" w:rsidRDefault="00717229" w:rsidP="00E339AB">
            <w:pPr>
              <w:rPr>
                <w:sz w:val="20"/>
                <w:lang w:val="en-US"/>
              </w:rPr>
            </w:pPr>
            <w:r w:rsidRPr="004F214D">
              <w:rPr>
                <w:sz w:val="20"/>
                <w:lang w:val="en-US"/>
              </w:rPr>
              <w:t>0</w:t>
            </w:r>
            <w:r w:rsidR="002465FC" w:rsidRPr="004F214D">
              <w:rPr>
                <w:sz w:val="20"/>
                <w:lang w:val="en-US"/>
              </w:rPr>
              <w:t>7</w:t>
            </w:r>
            <w:r w:rsidRPr="004F214D">
              <w:rPr>
                <w:sz w:val="20"/>
                <w:lang w:val="en-US"/>
              </w:rPr>
              <w:t>-Apr-2020</w:t>
            </w:r>
          </w:p>
        </w:tc>
        <w:tc>
          <w:tcPr>
            <w:tcW w:w="6244" w:type="dxa"/>
          </w:tcPr>
          <w:p w14:paraId="56B1DDC0" w14:textId="77777777" w:rsidR="00336A40" w:rsidRPr="004F214D" w:rsidRDefault="00336A40" w:rsidP="00336A40">
            <w:pPr>
              <w:rPr>
                <w:sz w:val="20"/>
                <w:lang w:val="en-US"/>
              </w:rPr>
            </w:pPr>
            <w:r w:rsidRPr="004F214D">
              <w:rPr>
                <w:sz w:val="20"/>
                <w:lang w:val="en-US"/>
              </w:rPr>
              <w:t>Extension of eligibility to those with suspected COVID-19</w:t>
            </w:r>
          </w:p>
          <w:p w14:paraId="0094FF4C" w14:textId="77777777" w:rsidR="00717229" w:rsidRPr="004F214D" w:rsidRDefault="00E15F0E" w:rsidP="00E25844">
            <w:pPr>
              <w:rPr>
                <w:sz w:val="20"/>
                <w:lang w:val="en-US"/>
              </w:rPr>
            </w:pPr>
            <w:r w:rsidRPr="004F214D">
              <w:rPr>
                <w:sz w:val="20"/>
                <w:lang w:val="en-US"/>
              </w:rPr>
              <w:t xml:space="preserve">Addition of </w:t>
            </w:r>
            <w:r w:rsidR="00AC7482" w:rsidRPr="004F214D">
              <w:rPr>
                <w:sz w:val="20"/>
                <w:lang w:val="en-US"/>
              </w:rPr>
              <w:t>a</w:t>
            </w:r>
            <w:r w:rsidR="00473FD0" w:rsidRPr="004F214D">
              <w:rPr>
                <w:sz w:val="20"/>
                <w:lang w:val="en-US"/>
              </w:rPr>
              <w:t xml:space="preserve">zithromycin </w:t>
            </w:r>
            <w:r w:rsidRPr="004F214D">
              <w:rPr>
                <w:sz w:val="20"/>
                <w:lang w:val="en-US"/>
              </w:rPr>
              <w:t>arm</w:t>
            </w:r>
            <w:r w:rsidR="00E25844" w:rsidRPr="004F214D">
              <w:rPr>
                <w:sz w:val="20"/>
                <w:lang w:val="en-US"/>
              </w:rPr>
              <w:t>.</w:t>
            </w:r>
          </w:p>
          <w:p w14:paraId="6F12B357" w14:textId="77777777" w:rsidR="0088383F" w:rsidRPr="004F214D" w:rsidRDefault="0088383F" w:rsidP="00E25844">
            <w:pPr>
              <w:rPr>
                <w:sz w:val="20"/>
                <w:lang w:val="en-US"/>
              </w:rPr>
            </w:pPr>
            <w:r w:rsidRPr="004F214D">
              <w:rPr>
                <w:sz w:val="20"/>
                <w:lang w:val="en-US"/>
              </w:rPr>
              <w:t>Addition of inclusion of adults who lack permanently lack capacity.</w:t>
            </w:r>
          </w:p>
          <w:p w14:paraId="3B76FB4E" w14:textId="2DEE9EDA" w:rsidR="0088383F" w:rsidRPr="004F214D" w:rsidRDefault="0088383F" w:rsidP="00C33BC1">
            <w:pPr>
              <w:rPr>
                <w:sz w:val="20"/>
                <w:lang w:val="en-US"/>
              </w:rPr>
            </w:pPr>
            <w:r w:rsidRPr="004F214D">
              <w:rPr>
                <w:sz w:val="20"/>
                <w:lang w:val="en-US"/>
              </w:rPr>
              <w:t xml:space="preserve">Change to primary outcome from in-hospital death to death within 28 days of </w:t>
            </w:r>
            <w:r w:rsidR="00C33BC1" w:rsidRPr="004F214D">
              <w:rPr>
                <w:sz w:val="20"/>
                <w:lang w:val="en-US"/>
              </w:rPr>
              <w:t>randomisation</w:t>
            </w:r>
            <w:r w:rsidRPr="004F214D">
              <w:rPr>
                <w:sz w:val="20"/>
                <w:lang w:val="en-US"/>
              </w:rPr>
              <w:t>.</w:t>
            </w:r>
          </w:p>
        </w:tc>
      </w:tr>
      <w:tr w:rsidR="00327820" w14:paraId="28BD1552" w14:textId="77777777" w:rsidTr="0031390B">
        <w:tc>
          <w:tcPr>
            <w:tcW w:w="2156" w:type="dxa"/>
          </w:tcPr>
          <w:p w14:paraId="63F487DD" w14:textId="77777777" w:rsidR="00327820" w:rsidRPr="004F214D" w:rsidRDefault="00327820" w:rsidP="00F123A0">
            <w:pPr>
              <w:rPr>
                <w:sz w:val="20"/>
                <w:lang w:val="en-US"/>
              </w:rPr>
            </w:pPr>
            <w:r w:rsidRPr="004F214D">
              <w:rPr>
                <w:sz w:val="20"/>
                <w:lang w:val="en-US"/>
              </w:rPr>
              <w:t>4.0</w:t>
            </w:r>
          </w:p>
        </w:tc>
        <w:tc>
          <w:tcPr>
            <w:tcW w:w="1740" w:type="dxa"/>
          </w:tcPr>
          <w:p w14:paraId="370D109D" w14:textId="77777777" w:rsidR="00327820" w:rsidRPr="004F214D" w:rsidRDefault="00755E67" w:rsidP="005A20CF">
            <w:pPr>
              <w:rPr>
                <w:sz w:val="20"/>
                <w:lang w:val="en-US"/>
              </w:rPr>
            </w:pPr>
            <w:r w:rsidRPr="004F214D">
              <w:rPr>
                <w:sz w:val="20"/>
                <w:lang w:val="en-US"/>
              </w:rPr>
              <w:t>1</w:t>
            </w:r>
            <w:r w:rsidR="005A20CF" w:rsidRPr="004F214D">
              <w:rPr>
                <w:sz w:val="20"/>
                <w:lang w:val="en-US"/>
              </w:rPr>
              <w:t>4</w:t>
            </w:r>
            <w:r w:rsidR="00327820" w:rsidRPr="004F214D">
              <w:rPr>
                <w:sz w:val="20"/>
                <w:lang w:val="en-US"/>
              </w:rPr>
              <w:t>-Apr-2020</w:t>
            </w:r>
          </w:p>
        </w:tc>
        <w:tc>
          <w:tcPr>
            <w:tcW w:w="6244" w:type="dxa"/>
          </w:tcPr>
          <w:p w14:paraId="0B431D06" w14:textId="77777777" w:rsidR="00327820" w:rsidRPr="004F214D" w:rsidRDefault="00327820" w:rsidP="00CA5601">
            <w:pPr>
              <w:rPr>
                <w:sz w:val="20"/>
                <w:lang w:val="en-US"/>
              </w:rPr>
            </w:pPr>
            <w:r w:rsidRPr="004F214D">
              <w:rPr>
                <w:sz w:val="20"/>
                <w:lang w:val="en-US"/>
              </w:rPr>
              <w:t>Addition of second randomi</w:t>
            </w:r>
            <w:r w:rsidR="00CA5601" w:rsidRPr="004F214D">
              <w:rPr>
                <w:sz w:val="20"/>
                <w:lang w:val="en-US"/>
              </w:rPr>
              <w:t>s</w:t>
            </w:r>
            <w:r w:rsidR="00473FD0" w:rsidRPr="004F214D">
              <w:rPr>
                <w:sz w:val="20"/>
                <w:lang w:val="en-US"/>
              </w:rPr>
              <w:t>a</w:t>
            </w:r>
            <w:r w:rsidRPr="004F214D">
              <w:rPr>
                <w:sz w:val="20"/>
                <w:lang w:val="en-US"/>
              </w:rPr>
              <w:t xml:space="preserve">tion to </w:t>
            </w:r>
            <w:r w:rsidR="00AC7482" w:rsidRPr="004F214D">
              <w:rPr>
                <w:sz w:val="20"/>
                <w:lang w:val="en-US"/>
              </w:rPr>
              <w:t>t</w:t>
            </w:r>
            <w:r w:rsidRPr="004F214D">
              <w:rPr>
                <w:sz w:val="20"/>
                <w:lang w:val="en-US"/>
              </w:rPr>
              <w:t>ocilizumab vs. standard of care among patients with progressive COVID-19.</w:t>
            </w:r>
          </w:p>
        </w:tc>
      </w:tr>
      <w:tr w:rsidR="00DB6908" w14:paraId="48DC521E" w14:textId="77777777" w:rsidTr="0031390B">
        <w:tc>
          <w:tcPr>
            <w:tcW w:w="2156" w:type="dxa"/>
          </w:tcPr>
          <w:p w14:paraId="78E7AFB8" w14:textId="77777777" w:rsidR="00DB6908" w:rsidRPr="004F214D" w:rsidRDefault="00DB6908" w:rsidP="00F123A0">
            <w:pPr>
              <w:rPr>
                <w:sz w:val="20"/>
                <w:lang w:val="en-US"/>
              </w:rPr>
            </w:pPr>
            <w:r w:rsidRPr="004F214D">
              <w:rPr>
                <w:sz w:val="20"/>
                <w:lang w:val="en-US"/>
              </w:rPr>
              <w:t>5.0</w:t>
            </w:r>
          </w:p>
        </w:tc>
        <w:tc>
          <w:tcPr>
            <w:tcW w:w="1740" w:type="dxa"/>
          </w:tcPr>
          <w:p w14:paraId="6B4D2A3D" w14:textId="77777777" w:rsidR="00DB6908" w:rsidRPr="004F214D" w:rsidRDefault="000E6C36" w:rsidP="005A20CF">
            <w:pPr>
              <w:rPr>
                <w:sz w:val="20"/>
                <w:lang w:val="en-US"/>
              </w:rPr>
            </w:pPr>
            <w:r w:rsidRPr="004F214D">
              <w:rPr>
                <w:sz w:val="20"/>
                <w:lang w:val="en-US"/>
              </w:rPr>
              <w:t>24-</w:t>
            </w:r>
            <w:r w:rsidR="00DB6908" w:rsidRPr="004F214D">
              <w:rPr>
                <w:sz w:val="20"/>
                <w:lang w:val="en-US"/>
              </w:rPr>
              <w:t>Apr-2020</w:t>
            </w:r>
          </w:p>
        </w:tc>
        <w:tc>
          <w:tcPr>
            <w:tcW w:w="6244" w:type="dxa"/>
          </w:tcPr>
          <w:p w14:paraId="0A5A64DE" w14:textId="77777777" w:rsidR="00DB6908" w:rsidRPr="004F214D" w:rsidRDefault="00DB6908" w:rsidP="00CA5601">
            <w:pPr>
              <w:rPr>
                <w:sz w:val="20"/>
                <w:lang w:val="en-US"/>
              </w:rPr>
            </w:pPr>
            <w:r w:rsidRPr="004F214D">
              <w:rPr>
                <w:sz w:val="20"/>
                <w:lang w:val="en-US"/>
              </w:rPr>
              <w:t>Addition of children to study population.</w:t>
            </w:r>
          </w:p>
        </w:tc>
      </w:tr>
      <w:tr w:rsidR="00AE40BB" w14:paraId="6512A257" w14:textId="77777777" w:rsidTr="0031390B">
        <w:tc>
          <w:tcPr>
            <w:tcW w:w="2156" w:type="dxa"/>
          </w:tcPr>
          <w:p w14:paraId="47472EF3" w14:textId="77777777" w:rsidR="00AE40BB" w:rsidRPr="004F214D" w:rsidRDefault="00AE40BB" w:rsidP="00F123A0">
            <w:pPr>
              <w:rPr>
                <w:sz w:val="20"/>
                <w:lang w:val="en-US"/>
              </w:rPr>
            </w:pPr>
            <w:r w:rsidRPr="004F214D">
              <w:rPr>
                <w:sz w:val="20"/>
                <w:lang w:val="en-US"/>
              </w:rPr>
              <w:t>6.0</w:t>
            </w:r>
          </w:p>
        </w:tc>
        <w:tc>
          <w:tcPr>
            <w:tcW w:w="1740" w:type="dxa"/>
          </w:tcPr>
          <w:p w14:paraId="10E10941" w14:textId="77777777" w:rsidR="00AE40BB" w:rsidRPr="004F214D" w:rsidRDefault="001F1E0D" w:rsidP="001512CA">
            <w:pPr>
              <w:rPr>
                <w:sz w:val="20"/>
                <w:lang w:val="en-US"/>
              </w:rPr>
            </w:pPr>
            <w:r w:rsidRPr="004F214D">
              <w:rPr>
                <w:sz w:val="20"/>
                <w:lang w:val="en-US"/>
              </w:rPr>
              <w:t>1</w:t>
            </w:r>
            <w:r w:rsidR="001512CA" w:rsidRPr="004F214D">
              <w:rPr>
                <w:sz w:val="20"/>
                <w:lang w:val="en-US"/>
              </w:rPr>
              <w:t>4</w:t>
            </w:r>
            <w:r w:rsidR="00AE40BB" w:rsidRPr="004F214D">
              <w:rPr>
                <w:sz w:val="20"/>
                <w:lang w:val="en-US"/>
              </w:rPr>
              <w:t>-May-2020</w:t>
            </w:r>
          </w:p>
        </w:tc>
        <w:tc>
          <w:tcPr>
            <w:tcW w:w="6244" w:type="dxa"/>
          </w:tcPr>
          <w:p w14:paraId="242CC873" w14:textId="77777777" w:rsidR="00AE40BB" w:rsidRPr="004F214D" w:rsidRDefault="00AE40BB" w:rsidP="00CA5601">
            <w:pPr>
              <w:rPr>
                <w:sz w:val="20"/>
                <w:lang w:val="en-US"/>
              </w:rPr>
            </w:pPr>
            <w:r w:rsidRPr="004F214D">
              <w:rPr>
                <w:sz w:val="20"/>
                <w:lang w:val="en-US"/>
              </w:rPr>
              <w:t>Addition of convalescent plasma</w:t>
            </w:r>
          </w:p>
        </w:tc>
      </w:tr>
      <w:tr w:rsidR="00B4591A" w14:paraId="2E4F9453" w14:textId="77777777" w:rsidTr="0031390B">
        <w:tc>
          <w:tcPr>
            <w:tcW w:w="2156" w:type="dxa"/>
          </w:tcPr>
          <w:p w14:paraId="16EAD726" w14:textId="77777777" w:rsidR="00B4591A" w:rsidRPr="004F214D" w:rsidRDefault="00B4591A" w:rsidP="00F123A0">
            <w:pPr>
              <w:rPr>
                <w:sz w:val="20"/>
                <w:lang w:val="en-US"/>
              </w:rPr>
            </w:pPr>
            <w:r w:rsidRPr="004F214D">
              <w:rPr>
                <w:sz w:val="20"/>
                <w:lang w:val="en-US"/>
              </w:rPr>
              <w:t>7.0</w:t>
            </w:r>
          </w:p>
        </w:tc>
        <w:tc>
          <w:tcPr>
            <w:tcW w:w="1740" w:type="dxa"/>
          </w:tcPr>
          <w:p w14:paraId="4A4C83BA" w14:textId="77777777" w:rsidR="00B4591A" w:rsidRPr="004F214D" w:rsidRDefault="005F61D0" w:rsidP="001512CA">
            <w:pPr>
              <w:rPr>
                <w:sz w:val="20"/>
                <w:lang w:val="en-US"/>
              </w:rPr>
            </w:pPr>
            <w:r w:rsidRPr="004F214D">
              <w:rPr>
                <w:sz w:val="20"/>
                <w:lang w:val="en-US"/>
              </w:rPr>
              <w:t>18</w:t>
            </w:r>
            <w:r w:rsidR="00B4591A" w:rsidRPr="004F214D">
              <w:rPr>
                <w:sz w:val="20"/>
                <w:lang w:val="en-US"/>
              </w:rPr>
              <w:t>-Jun-2020</w:t>
            </w:r>
          </w:p>
        </w:tc>
        <w:tc>
          <w:tcPr>
            <w:tcW w:w="6244" w:type="dxa"/>
          </w:tcPr>
          <w:p w14:paraId="14F97461" w14:textId="3650CFC3" w:rsidR="005F61D0" w:rsidRPr="004F214D" w:rsidRDefault="00B4591A" w:rsidP="00B65F18">
            <w:pPr>
              <w:rPr>
                <w:sz w:val="20"/>
                <w:lang w:val="en-US"/>
              </w:rPr>
            </w:pPr>
            <w:r w:rsidRPr="004F214D">
              <w:rPr>
                <w:sz w:val="20"/>
                <w:lang w:val="en-US"/>
              </w:rPr>
              <w:t>Allowance of randomisation in part B of main randomi</w:t>
            </w:r>
            <w:r w:rsidR="00B65F18" w:rsidRPr="004F214D">
              <w:rPr>
                <w:sz w:val="20"/>
                <w:lang w:val="en-US"/>
              </w:rPr>
              <w:t>s</w:t>
            </w:r>
            <w:r w:rsidRPr="004F214D">
              <w:rPr>
                <w:sz w:val="20"/>
                <w:lang w:val="en-US"/>
              </w:rPr>
              <w:t>ation without part A</w:t>
            </w:r>
            <w:r w:rsidR="005F61D0" w:rsidRPr="004F214D">
              <w:rPr>
                <w:sz w:val="20"/>
                <w:lang w:val="en-US"/>
              </w:rPr>
              <w:t>.</w:t>
            </w:r>
          </w:p>
          <w:p w14:paraId="40F26669" w14:textId="77777777" w:rsidR="00B4591A" w:rsidRPr="004F214D" w:rsidRDefault="005F61D0" w:rsidP="00B65F18">
            <w:pPr>
              <w:rPr>
                <w:sz w:val="20"/>
                <w:lang w:val="en-US"/>
              </w:rPr>
            </w:pPr>
            <w:r w:rsidRPr="004F214D">
              <w:rPr>
                <w:sz w:val="20"/>
                <w:lang w:val="en-US"/>
              </w:rPr>
              <w:t>Removal of hydroxychloroquine and dexamethasone treatment arms.</w:t>
            </w:r>
          </w:p>
        </w:tc>
      </w:tr>
      <w:tr w:rsidR="00513ECE" w14:paraId="4C473826" w14:textId="77777777" w:rsidTr="0031390B">
        <w:tc>
          <w:tcPr>
            <w:tcW w:w="2156" w:type="dxa"/>
          </w:tcPr>
          <w:p w14:paraId="3DFA0740" w14:textId="77777777" w:rsidR="00513ECE" w:rsidRPr="004F214D" w:rsidRDefault="00513ECE" w:rsidP="00F123A0">
            <w:pPr>
              <w:rPr>
                <w:sz w:val="20"/>
                <w:lang w:val="en-US"/>
              </w:rPr>
            </w:pPr>
            <w:r w:rsidRPr="004F214D">
              <w:rPr>
                <w:sz w:val="20"/>
                <w:lang w:val="en-US"/>
              </w:rPr>
              <w:t>8.0</w:t>
            </w:r>
          </w:p>
        </w:tc>
        <w:tc>
          <w:tcPr>
            <w:tcW w:w="1740" w:type="dxa"/>
          </w:tcPr>
          <w:p w14:paraId="3BF4E696" w14:textId="77777777" w:rsidR="00513ECE" w:rsidRPr="004F214D" w:rsidRDefault="00513ECE" w:rsidP="001512CA">
            <w:pPr>
              <w:rPr>
                <w:sz w:val="20"/>
                <w:lang w:val="en-US"/>
              </w:rPr>
            </w:pPr>
            <w:r w:rsidRPr="004F214D">
              <w:rPr>
                <w:sz w:val="20"/>
                <w:lang w:val="en-US"/>
              </w:rPr>
              <w:t>03-Jul-2020</w:t>
            </w:r>
          </w:p>
        </w:tc>
        <w:tc>
          <w:tcPr>
            <w:tcW w:w="6244" w:type="dxa"/>
          </w:tcPr>
          <w:p w14:paraId="3D3ED525" w14:textId="77777777" w:rsidR="00513ECE" w:rsidRPr="004F214D" w:rsidRDefault="00513ECE" w:rsidP="00513ECE">
            <w:pPr>
              <w:rPr>
                <w:sz w:val="20"/>
                <w:lang w:val="en-US"/>
              </w:rPr>
            </w:pPr>
            <w:r w:rsidRPr="004F214D">
              <w:rPr>
                <w:sz w:val="20"/>
                <w:lang w:val="en-US"/>
              </w:rPr>
              <w:t>Removal of lopinavir-ritonavir</w:t>
            </w:r>
          </w:p>
          <w:p w14:paraId="2E83BF50" w14:textId="77777777" w:rsidR="00513ECE" w:rsidRPr="004F214D" w:rsidRDefault="00513ECE" w:rsidP="00513ECE">
            <w:pPr>
              <w:rPr>
                <w:sz w:val="20"/>
                <w:lang w:val="en-US"/>
              </w:rPr>
            </w:pPr>
            <w:r w:rsidRPr="004F214D">
              <w:rPr>
                <w:sz w:val="20"/>
                <w:lang w:val="en-US"/>
              </w:rPr>
              <w:t>Addition of intravenous immunoglobulin arm for children</w:t>
            </w:r>
          </w:p>
          <w:p w14:paraId="0F4F35DC" w14:textId="77777777" w:rsidR="00513ECE" w:rsidRPr="004F214D" w:rsidRDefault="00513ECE" w:rsidP="00B65F18">
            <w:pPr>
              <w:rPr>
                <w:sz w:val="20"/>
                <w:lang w:val="en-US"/>
              </w:rPr>
            </w:pPr>
            <w:r w:rsidRPr="004F214D">
              <w:rPr>
                <w:sz w:val="20"/>
                <w:lang w:val="en-US"/>
              </w:rPr>
              <w:t>Changes to corticosteroid dosing for children.</w:t>
            </w:r>
          </w:p>
          <w:p w14:paraId="6CD1EB92" w14:textId="77777777" w:rsidR="00FA1D63" w:rsidRPr="004F214D" w:rsidRDefault="00FA1D63" w:rsidP="00B65F18">
            <w:pPr>
              <w:rPr>
                <w:sz w:val="20"/>
                <w:lang w:val="en-US"/>
              </w:rPr>
            </w:pPr>
            <w:r w:rsidRPr="004F214D">
              <w:rPr>
                <w:sz w:val="20"/>
                <w:lang w:val="en-US"/>
              </w:rPr>
              <w:t>Addition of baseline serum sample in convalescent plasma randomisation</w:t>
            </w:r>
          </w:p>
        </w:tc>
      </w:tr>
      <w:tr w:rsidR="00A47FCE" w14:paraId="151C4A6B" w14:textId="77777777" w:rsidTr="0031390B">
        <w:tc>
          <w:tcPr>
            <w:tcW w:w="2156" w:type="dxa"/>
          </w:tcPr>
          <w:p w14:paraId="6341EA3C" w14:textId="77777777" w:rsidR="00A47FCE" w:rsidRPr="004F214D" w:rsidRDefault="00A47FCE" w:rsidP="00F123A0">
            <w:pPr>
              <w:rPr>
                <w:sz w:val="20"/>
                <w:lang w:val="en-US"/>
              </w:rPr>
            </w:pPr>
            <w:r w:rsidRPr="004F214D">
              <w:rPr>
                <w:sz w:val="20"/>
                <w:lang w:val="en-US"/>
              </w:rPr>
              <w:t>9.</w:t>
            </w:r>
            <w:r w:rsidR="00FF5A1B" w:rsidRPr="004F214D">
              <w:rPr>
                <w:sz w:val="20"/>
                <w:lang w:val="en-US"/>
              </w:rPr>
              <w:t>0</w:t>
            </w:r>
          </w:p>
        </w:tc>
        <w:tc>
          <w:tcPr>
            <w:tcW w:w="1740" w:type="dxa"/>
          </w:tcPr>
          <w:p w14:paraId="72C3F73B" w14:textId="77777777" w:rsidR="00A47FCE" w:rsidRPr="004F214D" w:rsidRDefault="003517BB" w:rsidP="00FF5A1B">
            <w:pPr>
              <w:rPr>
                <w:sz w:val="20"/>
                <w:lang w:val="en-US"/>
              </w:rPr>
            </w:pPr>
            <w:r w:rsidRPr="004F214D">
              <w:rPr>
                <w:sz w:val="20"/>
                <w:lang w:val="en-US"/>
              </w:rPr>
              <w:t>1</w:t>
            </w:r>
            <w:r w:rsidR="00FF5A1B" w:rsidRPr="004F214D">
              <w:rPr>
                <w:sz w:val="20"/>
                <w:lang w:val="en-US"/>
              </w:rPr>
              <w:t>0</w:t>
            </w:r>
            <w:r w:rsidR="00676CF2" w:rsidRPr="004F214D">
              <w:rPr>
                <w:sz w:val="20"/>
                <w:lang w:val="en-US"/>
              </w:rPr>
              <w:t>-Sep</w:t>
            </w:r>
            <w:r w:rsidR="00A47FCE" w:rsidRPr="004F214D">
              <w:rPr>
                <w:sz w:val="20"/>
                <w:lang w:val="en-US"/>
              </w:rPr>
              <w:t>-2020</w:t>
            </w:r>
          </w:p>
        </w:tc>
        <w:tc>
          <w:tcPr>
            <w:tcW w:w="6244" w:type="dxa"/>
          </w:tcPr>
          <w:p w14:paraId="62F080CD" w14:textId="77777777" w:rsidR="00A47FCE" w:rsidRPr="004F214D" w:rsidRDefault="00A47FCE" w:rsidP="00513ECE">
            <w:pPr>
              <w:rPr>
                <w:sz w:val="20"/>
                <w:lang w:val="en-US"/>
              </w:rPr>
            </w:pPr>
            <w:r w:rsidRPr="004F214D">
              <w:rPr>
                <w:sz w:val="20"/>
                <w:lang w:val="en-US"/>
              </w:rPr>
              <w:t>Addition of synthetic neutralizing antibodies</w:t>
            </w:r>
          </w:p>
          <w:p w14:paraId="3F8A27BE" w14:textId="77777777" w:rsidR="0068060E" w:rsidRPr="004F214D" w:rsidRDefault="0068060E" w:rsidP="00513ECE">
            <w:pPr>
              <w:rPr>
                <w:sz w:val="20"/>
                <w:lang w:val="en-US"/>
              </w:rPr>
            </w:pPr>
            <w:r w:rsidRPr="004F214D">
              <w:rPr>
                <w:sz w:val="20"/>
                <w:lang w:val="en-US"/>
              </w:rPr>
              <w:t>Additional baseline data collection</w:t>
            </w:r>
          </w:p>
          <w:p w14:paraId="322373C0" w14:textId="77777777" w:rsidR="00A47FCE" w:rsidRPr="004F214D" w:rsidRDefault="00A47FCE" w:rsidP="00513ECE">
            <w:pPr>
              <w:rPr>
                <w:sz w:val="20"/>
                <w:lang w:val="en-US"/>
              </w:rPr>
            </w:pPr>
            <w:r w:rsidRPr="004F214D">
              <w:rPr>
                <w:sz w:val="20"/>
                <w:lang w:val="en-US"/>
              </w:rPr>
              <w:t>Addition of countries outside UK</w:t>
            </w:r>
          </w:p>
        </w:tc>
      </w:tr>
      <w:tr w:rsidR="00FF5A1B" w14:paraId="53F15E1A" w14:textId="77777777" w:rsidTr="0031390B">
        <w:tc>
          <w:tcPr>
            <w:tcW w:w="2156" w:type="dxa"/>
          </w:tcPr>
          <w:p w14:paraId="795FB127" w14:textId="77777777" w:rsidR="00FF5A1B" w:rsidRPr="004F214D" w:rsidRDefault="00FF5A1B" w:rsidP="00F123A0">
            <w:pPr>
              <w:rPr>
                <w:sz w:val="20"/>
                <w:lang w:val="en-US"/>
              </w:rPr>
            </w:pPr>
            <w:r w:rsidRPr="004F214D">
              <w:rPr>
                <w:sz w:val="20"/>
                <w:lang w:val="en-US"/>
              </w:rPr>
              <w:t>9.1</w:t>
            </w:r>
          </w:p>
        </w:tc>
        <w:tc>
          <w:tcPr>
            <w:tcW w:w="1740" w:type="dxa"/>
          </w:tcPr>
          <w:p w14:paraId="671C0D8B" w14:textId="77777777" w:rsidR="00FF5A1B" w:rsidRPr="004F214D" w:rsidRDefault="00FF5A1B" w:rsidP="00FF5A1B">
            <w:pPr>
              <w:rPr>
                <w:sz w:val="20"/>
                <w:lang w:val="en-US"/>
              </w:rPr>
            </w:pPr>
            <w:r w:rsidRPr="004F214D">
              <w:rPr>
                <w:sz w:val="20"/>
                <w:lang w:val="en-US"/>
              </w:rPr>
              <w:t>18-Sep-2020</w:t>
            </w:r>
          </w:p>
        </w:tc>
        <w:tc>
          <w:tcPr>
            <w:tcW w:w="6244" w:type="dxa"/>
          </w:tcPr>
          <w:p w14:paraId="3A406863" w14:textId="77777777" w:rsidR="00FF5A1B" w:rsidRPr="004F214D" w:rsidRDefault="00FF5A1B" w:rsidP="00513ECE">
            <w:pPr>
              <w:rPr>
                <w:sz w:val="20"/>
                <w:lang w:val="en-US"/>
              </w:rPr>
            </w:pPr>
            <w:r w:rsidRPr="004F214D">
              <w:rPr>
                <w:sz w:val="20"/>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Pr="004F214D" w:rsidRDefault="00F27FA7" w:rsidP="00F123A0">
            <w:pPr>
              <w:rPr>
                <w:sz w:val="20"/>
                <w:lang w:val="en-US"/>
              </w:rPr>
            </w:pPr>
            <w:r w:rsidRPr="004F214D">
              <w:rPr>
                <w:sz w:val="20"/>
                <w:lang w:val="en-US"/>
              </w:rPr>
              <w:t>9.2 [not submitted in UK]</w:t>
            </w:r>
          </w:p>
        </w:tc>
        <w:tc>
          <w:tcPr>
            <w:tcW w:w="1740" w:type="dxa"/>
          </w:tcPr>
          <w:p w14:paraId="1C44F9A4" w14:textId="35F3467F" w:rsidR="00F27FA7" w:rsidRPr="004F214D" w:rsidRDefault="00F27FA7" w:rsidP="00FF5A1B">
            <w:pPr>
              <w:rPr>
                <w:sz w:val="20"/>
                <w:lang w:val="en-US"/>
              </w:rPr>
            </w:pPr>
            <w:r w:rsidRPr="004F214D">
              <w:rPr>
                <w:sz w:val="20"/>
                <w:lang w:val="en-US"/>
              </w:rPr>
              <w:t>15-Oct-2020</w:t>
            </w:r>
          </w:p>
        </w:tc>
        <w:tc>
          <w:tcPr>
            <w:tcW w:w="6244" w:type="dxa"/>
          </w:tcPr>
          <w:p w14:paraId="1D29D3BC" w14:textId="71E2A1E9" w:rsidR="00F27FA7" w:rsidRPr="004F214D" w:rsidRDefault="00F27FA7" w:rsidP="00F27FA7">
            <w:pPr>
              <w:rPr>
                <w:sz w:val="20"/>
                <w:lang w:val="en-US"/>
              </w:rPr>
            </w:pPr>
            <w:r w:rsidRPr="004F214D">
              <w:rPr>
                <w:sz w:val="20"/>
                <w:lang w:val="en-US"/>
              </w:rPr>
              <w:t>Additional information for countries outside UK</w:t>
            </w:r>
          </w:p>
        </w:tc>
      </w:tr>
      <w:tr w:rsidR="00F57A22" w14:paraId="77A6E3BF" w14:textId="77777777" w:rsidTr="0031390B">
        <w:tc>
          <w:tcPr>
            <w:tcW w:w="2156" w:type="dxa"/>
          </w:tcPr>
          <w:p w14:paraId="3DFD9B74" w14:textId="21E4BE15" w:rsidR="00F57A22" w:rsidRPr="004F214D" w:rsidRDefault="00F57A22" w:rsidP="00F123A0">
            <w:pPr>
              <w:rPr>
                <w:sz w:val="20"/>
                <w:lang w:val="en-US"/>
              </w:rPr>
            </w:pPr>
            <w:r w:rsidRPr="004F214D">
              <w:rPr>
                <w:sz w:val="20"/>
                <w:lang w:val="en-US"/>
              </w:rPr>
              <w:t>10.0</w:t>
            </w:r>
          </w:p>
        </w:tc>
        <w:tc>
          <w:tcPr>
            <w:tcW w:w="1740" w:type="dxa"/>
          </w:tcPr>
          <w:p w14:paraId="45417480" w14:textId="1250CB81" w:rsidR="00F57A22" w:rsidRPr="004F214D" w:rsidRDefault="007405B8" w:rsidP="00FF5A1B">
            <w:pPr>
              <w:rPr>
                <w:sz w:val="20"/>
                <w:lang w:val="en-US"/>
              </w:rPr>
            </w:pPr>
            <w:r w:rsidRPr="004F214D">
              <w:rPr>
                <w:sz w:val="20"/>
                <w:lang w:val="en-US"/>
              </w:rPr>
              <w:t>26</w:t>
            </w:r>
            <w:r w:rsidR="00F57A22" w:rsidRPr="004F214D">
              <w:rPr>
                <w:sz w:val="20"/>
                <w:lang w:val="en-US"/>
              </w:rPr>
              <w:t>-Oct-2020</w:t>
            </w:r>
          </w:p>
        </w:tc>
        <w:tc>
          <w:tcPr>
            <w:tcW w:w="6244" w:type="dxa"/>
          </w:tcPr>
          <w:p w14:paraId="2D9E93B0" w14:textId="77777777" w:rsidR="00F57A22" w:rsidRPr="004F214D" w:rsidRDefault="00F57A22" w:rsidP="00F57A22">
            <w:pPr>
              <w:rPr>
                <w:sz w:val="20"/>
                <w:lang w:val="en-US"/>
              </w:rPr>
            </w:pPr>
            <w:r w:rsidRPr="004F214D">
              <w:rPr>
                <w:sz w:val="20"/>
                <w:lang w:val="en-US"/>
              </w:rPr>
              <w:t>Addition of main randomisation part C</w:t>
            </w:r>
          </w:p>
          <w:p w14:paraId="7B1F37A6" w14:textId="4B08BF63" w:rsidR="00C24855" w:rsidRPr="004F214D" w:rsidRDefault="00C24855" w:rsidP="00F57A22">
            <w:pPr>
              <w:rPr>
                <w:sz w:val="20"/>
                <w:lang w:val="en-US"/>
              </w:rPr>
            </w:pPr>
            <w:r w:rsidRPr="004F214D">
              <w:rPr>
                <w:sz w:val="20"/>
                <w:lang w:val="en-US"/>
              </w:rPr>
              <w:t>General updates to avoid duplication and improve clarity</w:t>
            </w:r>
          </w:p>
        </w:tc>
      </w:tr>
      <w:tr w:rsidR="000D70CC" w14:paraId="4EDF6FEC" w14:textId="77777777" w:rsidTr="0031390B">
        <w:tc>
          <w:tcPr>
            <w:tcW w:w="2156" w:type="dxa"/>
          </w:tcPr>
          <w:p w14:paraId="29D1200E" w14:textId="67A2C452" w:rsidR="000D70CC" w:rsidRPr="004F214D" w:rsidRDefault="000D70CC" w:rsidP="00F123A0">
            <w:pPr>
              <w:rPr>
                <w:sz w:val="20"/>
                <w:lang w:val="en-US"/>
              </w:rPr>
            </w:pPr>
            <w:r w:rsidRPr="004F214D">
              <w:rPr>
                <w:sz w:val="20"/>
                <w:lang w:val="en-US"/>
              </w:rPr>
              <w:t>10.1</w:t>
            </w:r>
          </w:p>
        </w:tc>
        <w:tc>
          <w:tcPr>
            <w:tcW w:w="1740" w:type="dxa"/>
          </w:tcPr>
          <w:p w14:paraId="56C79193" w14:textId="20C75CEC" w:rsidR="000D70CC" w:rsidRPr="004F214D" w:rsidRDefault="000D70CC" w:rsidP="00FF5A1B">
            <w:pPr>
              <w:rPr>
                <w:sz w:val="20"/>
                <w:lang w:val="en-US"/>
              </w:rPr>
            </w:pPr>
            <w:r w:rsidRPr="004F214D">
              <w:rPr>
                <w:sz w:val="20"/>
                <w:lang w:val="en-US"/>
              </w:rPr>
              <w:t>01-Nov-2020</w:t>
            </w:r>
          </w:p>
        </w:tc>
        <w:tc>
          <w:tcPr>
            <w:tcW w:w="6244" w:type="dxa"/>
          </w:tcPr>
          <w:p w14:paraId="4128A219" w14:textId="49BE6831" w:rsidR="000D70CC" w:rsidRPr="004F214D" w:rsidRDefault="000D70CC" w:rsidP="00F57A22">
            <w:pPr>
              <w:rPr>
                <w:sz w:val="20"/>
                <w:lang w:val="en-US"/>
              </w:rPr>
            </w:pPr>
            <w:r w:rsidRPr="004F214D">
              <w:rPr>
                <w:sz w:val="20"/>
                <w:lang w:val="en-US"/>
              </w:rPr>
              <w:t>Additional information for pregnant women</w:t>
            </w:r>
          </w:p>
        </w:tc>
      </w:tr>
      <w:tr w:rsidR="00F10F34" w14:paraId="710AEC5F" w14:textId="77777777" w:rsidTr="0031390B">
        <w:tc>
          <w:tcPr>
            <w:tcW w:w="2156" w:type="dxa"/>
          </w:tcPr>
          <w:p w14:paraId="3D0CF507" w14:textId="669787E2" w:rsidR="00F10F34" w:rsidRPr="004F214D" w:rsidRDefault="00F10F34" w:rsidP="00F123A0">
            <w:pPr>
              <w:rPr>
                <w:sz w:val="20"/>
                <w:lang w:val="en-US"/>
              </w:rPr>
            </w:pPr>
            <w:r w:rsidRPr="004F214D">
              <w:rPr>
                <w:sz w:val="20"/>
                <w:lang w:val="en-US"/>
              </w:rPr>
              <w:t>11.0</w:t>
            </w:r>
          </w:p>
        </w:tc>
        <w:tc>
          <w:tcPr>
            <w:tcW w:w="1740" w:type="dxa"/>
          </w:tcPr>
          <w:p w14:paraId="3520F565" w14:textId="570BB96B" w:rsidR="00F10F34" w:rsidRPr="004F214D" w:rsidRDefault="008472AD" w:rsidP="00FF5A1B">
            <w:pPr>
              <w:rPr>
                <w:sz w:val="20"/>
                <w:lang w:val="en-US"/>
              </w:rPr>
            </w:pPr>
            <w:r w:rsidRPr="004F214D">
              <w:rPr>
                <w:sz w:val="20"/>
                <w:lang w:val="en-US"/>
              </w:rPr>
              <w:t>19</w:t>
            </w:r>
            <w:r w:rsidR="00F10F34" w:rsidRPr="004F214D">
              <w:rPr>
                <w:sz w:val="20"/>
                <w:lang w:val="en-US"/>
              </w:rPr>
              <w:t>-Nov-2020</w:t>
            </w:r>
          </w:p>
        </w:tc>
        <w:tc>
          <w:tcPr>
            <w:tcW w:w="6244" w:type="dxa"/>
          </w:tcPr>
          <w:p w14:paraId="0B8678DB" w14:textId="3E5CBE0D" w:rsidR="00F10F34" w:rsidRPr="004F214D" w:rsidRDefault="00F10F34" w:rsidP="00F10F34">
            <w:pPr>
              <w:rPr>
                <w:sz w:val="20"/>
                <w:lang w:val="en-US"/>
              </w:rPr>
            </w:pPr>
            <w:r w:rsidRPr="004F214D">
              <w:rPr>
                <w:sz w:val="20"/>
                <w:lang w:val="en-US"/>
              </w:rPr>
              <w:t>Addition of colchicine to main randomisation part A</w:t>
            </w:r>
          </w:p>
          <w:p w14:paraId="06F3C3F4" w14:textId="075ECF16" w:rsidR="006A2189" w:rsidRPr="004F214D" w:rsidRDefault="006A2189" w:rsidP="00F10F34">
            <w:pPr>
              <w:rPr>
                <w:sz w:val="20"/>
                <w:lang w:val="en-US"/>
              </w:rPr>
            </w:pPr>
            <w:r w:rsidRPr="004F214D">
              <w:rPr>
                <w:sz w:val="20"/>
                <w:lang w:val="en-US"/>
              </w:rPr>
              <w:t>Removal of azithromycin from main randomization part A</w:t>
            </w:r>
          </w:p>
          <w:p w14:paraId="4C72F417" w14:textId="3406B999" w:rsidR="008472AD" w:rsidRPr="004F214D" w:rsidRDefault="008472AD" w:rsidP="008472AD">
            <w:pPr>
              <w:rPr>
                <w:sz w:val="20"/>
                <w:lang w:val="en-US"/>
              </w:rPr>
            </w:pPr>
            <w:r w:rsidRPr="004F214D">
              <w:rPr>
                <w:sz w:val="20"/>
                <w:lang w:val="en-US"/>
              </w:rPr>
              <w:t>Change in randomisation ratio in main randomisation part A from 2:1 to 1:1</w:t>
            </w:r>
          </w:p>
        </w:tc>
      </w:tr>
      <w:tr w:rsidR="00777331" w14:paraId="41CF7798" w14:textId="77777777" w:rsidTr="0031390B">
        <w:tc>
          <w:tcPr>
            <w:tcW w:w="2156" w:type="dxa"/>
          </w:tcPr>
          <w:p w14:paraId="286EA7DE" w14:textId="6F9AB564" w:rsidR="00777331" w:rsidRPr="004F214D" w:rsidRDefault="00777331" w:rsidP="00F123A0">
            <w:pPr>
              <w:rPr>
                <w:sz w:val="20"/>
                <w:lang w:val="en-US"/>
              </w:rPr>
            </w:pPr>
            <w:r w:rsidRPr="004F214D">
              <w:rPr>
                <w:sz w:val="20"/>
                <w:lang w:val="en-US"/>
              </w:rPr>
              <w:t>11.1</w:t>
            </w:r>
          </w:p>
        </w:tc>
        <w:tc>
          <w:tcPr>
            <w:tcW w:w="1740" w:type="dxa"/>
          </w:tcPr>
          <w:p w14:paraId="382AC0DF" w14:textId="363CD042" w:rsidR="00777331" w:rsidRPr="004F214D" w:rsidRDefault="00777331" w:rsidP="00FF5A1B">
            <w:pPr>
              <w:rPr>
                <w:sz w:val="20"/>
                <w:lang w:val="en-US"/>
              </w:rPr>
            </w:pPr>
            <w:r w:rsidRPr="004F214D">
              <w:rPr>
                <w:sz w:val="20"/>
                <w:lang w:val="en-US"/>
              </w:rPr>
              <w:t>21-Nov-2020</w:t>
            </w:r>
          </w:p>
        </w:tc>
        <w:tc>
          <w:tcPr>
            <w:tcW w:w="6244" w:type="dxa"/>
          </w:tcPr>
          <w:p w14:paraId="5B3600F4" w14:textId="341F539B" w:rsidR="00777331" w:rsidRPr="004F214D" w:rsidRDefault="00777331" w:rsidP="00F10F34">
            <w:pPr>
              <w:rPr>
                <w:sz w:val="20"/>
                <w:lang w:val="en-US"/>
              </w:rPr>
            </w:pPr>
            <w:r w:rsidRPr="004F214D">
              <w:rPr>
                <w:sz w:val="20"/>
                <w:lang w:val="en-US"/>
              </w:rPr>
              <w:t>Clarification of colchicine age thresholds</w:t>
            </w:r>
          </w:p>
        </w:tc>
      </w:tr>
      <w:tr w:rsidR="004F11C7" w14:paraId="4720B0B0" w14:textId="77777777" w:rsidTr="0031390B">
        <w:tc>
          <w:tcPr>
            <w:tcW w:w="2156" w:type="dxa"/>
          </w:tcPr>
          <w:p w14:paraId="26C09026" w14:textId="1A9A3116" w:rsidR="004F11C7" w:rsidRPr="004F214D" w:rsidRDefault="004F11C7" w:rsidP="00F123A0">
            <w:pPr>
              <w:rPr>
                <w:sz w:val="20"/>
                <w:lang w:val="en-US"/>
              </w:rPr>
            </w:pPr>
            <w:r w:rsidRPr="004F214D">
              <w:rPr>
                <w:sz w:val="20"/>
                <w:lang w:val="en-US"/>
              </w:rPr>
              <w:t>11.2 [not submitted in UK]</w:t>
            </w:r>
          </w:p>
        </w:tc>
        <w:tc>
          <w:tcPr>
            <w:tcW w:w="1740" w:type="dxa"/>
          </w:tcPr>
          <w:p w14:paraId="4466D8B9" w14:textId="4D5E805B" w:rsidR="004F11C7" w:rsidRPr="004F214D" w:rsidRDefault="004F11C7" w:rsidP="00FF5A1B">
            <w:pPr>
              <w:rPr>
                <w:sz w:val="20"/>
                <w:lang w:val="en-US"/>
              </w:rPr>
            </w:pPr>
            <w:r w:rsidRPr="004F214D">
              <w:rPr>
                <w:sz w:val="20"/>
                <w:lang w:val="en-US"/>
              </w:rPr>
              <w:t>01-Dec-2020</w:t>
            </w:r>
          </w:p>
        </w:tc>
        <w:tc>
          <w:tcPr>
            <w:tcW w:w="6244" w:type="dxa"/>
          </w:tcPr>
          <w:p w14:paraId="3894FFA8" w14:textId="0BEAEDC1" w:rsidR="004F11C7" w:rsidRPr="004F214D" w:rsidRDefault="004F11C7" w:rsidP="00F10F34">
            <w:pPr>
              <w:rPr>
                <w:sz w:val="20"/>
                <w:lang w:val="en-US"/>
              </w:rPr>
            </w:pPr>
            <w:r w:rsidRPr="004F214D">
              <w:rPr>
                <w:sz w:val="20"/>
                <w:lang w:val="en-US"/>
              </w:rPr>
              <w:t>Addition of modified aspirin dose if 150mg not available</w:t>
            </w:r>
          </w:p>
        </w:tc>
      </w:tr>
      <w:tr w:rsidR="00533CB8" w14:paraId="73CBF186" w14:textId="77777777" w:rsidTr="0031390B">
        <w:tc>
          <w:tcPr>
            <w:tcW w:w="2156" w:type="dxa"/>
          </w:tcPr>
          <w:p w14:paraId="522E80DA" w14:textId="06A0A905" w:rsidR="00533CB8" w:rsidRPr="004F214D" w:rsidRDefault="00BB684F" w:rsidP="00F123A0">
            <w:pPr>
              <w:rPr>
                <w:sz w:val="20"/>
                <w:lang w:val="en-US"/>
              </w:rPr>
            </w:pPr>
            <w:r w:rsidRPr="004F214D">
              <w:rPr>
                <w:sz w:val="20"/>
                <w:lang w:val="en-US"/>
              </w:rPr>
              <w:t>12.0</w:t>
            </w:r>
          </w:p>
        </w:tc>
        <w:tc>
          <w:tcPr>
            <w:tcW w:w="1740" w:type="dxa"/>
          </w:tcPr>
          <w:p w14:paraId="5D121465" w14:textId="0294ADDD" w:rsidR="00533CB8" w:rsidRPr="004F214D" w:rsidRDefault="00BB684F" w:rsidP="00BB684F">
            <w:pPr>
              <w:rPr>
                <w:sz w:val="20"/>
                <w:lang w:val="en-US"/>
              </w:rPr>
            </w:pPr>
            <w:r w:rsidRPr="004F214D">
              <w:rPr>
                <w:sz w:val="20"/>
                <w:lang w:val="en-US"/>
              </w:rPr>
              <w:t>1</w:t>
            </w:r>
            <w:r w:rsidR="00533CB8" w:rsidRPr="004F214D">
              <w:rPr>
                <w:sz w:val="20"/>
                <w:lang w:val="en-US"/>
              </w:rPr>
              <w:t>0-Dec-2020</w:t>
            </w:r>
          </w:p>
        </w:tc>
        <w:tc>
          <w:tcPr>
            <w:tcW w:w="6244" w:type="dxa"/>
          </w:tcPr>
          <w:p w14:paraId="19A5416F" w14:textId="276C1152" w:rsidR="00533CB8" w:rsidRPr="004F214D" w:rsidRDefault="00533CB8" w:rsidP="00CE53DA">
            <w:pPr>
              <w:rPr>
                <w:sz w:val="20"/>
                <w:lang w:val="en-US"/>
              </w:rPr>
            </w:pPr>
            <w:r w:rsidRPr="004F214D">
              <w:rPr>
                <w:sz w:val="20"/>
                <w:lang w:val="en-US"/>
              </w:rPr>
              <w:t>Allow second randomi</w:t>
            </w:r>
            <w:r w:rsidR="00CE53DA" w:rsidRPr="004F214D">
              <w:rPr>
                <w:sz w:val="20"/>
                <w:lang w:val="en-US"/>
              </w:rPr>
              <w:t>s</w:t>
            </w:r>
            <w:r w:rsidRPr="004F214D">
              <w:rPr>
                <w:sz w:val="20"/>
                <w:lang w:val="en-US"/>
              </w:rPr>
              <w:t xml:space="preserve">ation </w:t>
            </w:r>
            <w:r w:rsidR="00CE53DA" w:rsidRPr="004F214D">
              <w:rPr>
                <w:sz w:val="20"/>
                <w:lang w:val="en-US"/>
              </w:rPr>
              <w:t>of</w:t>
            </w:r>
            <w:r w:rsidRPr="004F214D">
              <w:rPr>
                <w:sz w:val="20"/>
                <w:lang w:val="en-US"/>
              </w:rPr>
              <w:t xml:space="preserve"> children</w:t>
            </w:r>
            <w:r w:rsidR="00CE53DA" w:rsidRPr="004F214D">
              <w:rPr>
                <w:sz w:val="20"/>
                <w:lang w:val="en-US"/>
              </w:rPr>
              <w:t xml:space="preserve"> without first randomisation</w:t>
            </w:r>
          </w:p>
        </w:tc>
      </w:tr>
      <w:tr w:rsidR="004F214D" w14:paraId="58D1752E" w14:textId="77777777" w:rsidTr="0031390B">
        <w:tc>
          <w:tcPr>
            <w:tcW w:w="2156" w:type="dxa"/>
          </w:tcPr>
          <w:p w14:paraId="6DE2FB1B" w14:textId="1D42D2BD" w:rsidR="004F214D" w:rsidRPr="004F214D" w:rsidRDefault="004F214D" w:rsidP="00F123A0">
            <w:pPr>
              <w:rPr>
                <w:sz w:val="20"/>
                <w:lang w:val="en-US"/>
              </w:rPr>
            </w:pPr>
            <w:r w:rsidRPr="004F214D">
              <w:rPr>
                <w:sz w:val="20"/>
                <w:lang w:val="en-US"/>
              </w:rPr>
              <w:t>12.1</w:t>
            </w:r>
          </w:p>
        </w:tc>
        <w:tc>
          <w:tcPr>
            <w:tcW w:w="1740" w:type="dxa"/>
          </w:tcPr>
          <w:p w14:paraId="37C83431" w14:textId="7465007B" w:rsidR="004F214D" w:rsidRPr="004F214D" w:rsidRDefault="004F214D" w:rsidP="00BB684F">
            <w:pPr>
              <w:rPr>
                <w:sz w:val="20"/>
                <w:lang w:val="en-US"/>
              </w:rPr>
            </w:pPr>
            <w:r w:rsidRPr="004F214D">
              <w:rPr>
                <w:sz w:val="20"/>
                <w:lang w:val="en-US"/>
              </w:rPr>
              <w:t>16-Dec-2020</w:t>
            </w:r>
          </w:p>
        </w:tc>
        <w:tc>
          <w:tcPr>
            <w:tcW w:w="6244" w:type="dxa"/>
          </w:tcPr>
          <w:p w14:paraId="16871F88" w14:textId="71BA0BD2" w:rsidR="004F214D" w:rsidRPr="004F214D" w:rsidRDefault="004F214D" w:rsidP="00CE53DA">
            <w:pPr>
              <w:rPr>
                <w:sz w:val="20"/>
                <w:lang w:val="en-US"/>
              </w:rPr>
            </w:pPr>
            <w:r w:rsidRPr="004F214D">
              <w:rPr>
                <w:sz w:val="20"/>
                <w:lang w:val="en-US"/>
              </w:rPr>
              <w:t>Clarification of change in V12.0</w:t>
            </w:r>
          </w:p>
        </w:tc>
      </w:tr>
      <w:tr w:rsidR="009E4554" w14:paraId="48498633" w14:textId="77777777" w:rsidTr="0031390B">
        <w:tc>
          <w:tcPr>
            <w:tcW w:w="2156" w:type="dxa"/>
          </w:tcPr>
          <w:p w14:paraId="413AE8C9" w14:textId="78726C1F" w:rsidR="009E4554" w:rsidRPr="004F214D" w:rsidRDefault="009E4554" w:rsidP="00F123A0">
            <w:pPr>
              <w:rPr>
                <w:sz w:val="20"/>
                <w:lang w:val="en-US"/>
              </w:rPr>
            </w:pPr>
            <w:r>
              <w:rPr>
                <w:sz w:val="20"/>
                <w:lang w:val="en-US"/>
              </w:rPr>
              <w:t>13.0</w:t>
            </w:r>
          </w:p>
        </w:tc>
        <w:tc>
          <w:tcPr>
            <w:tcW w:w="1740" w:type="dxa"/>
          </w:tcPr>
          <w:p w14:paraId="0C013DB7" w14:textId="2F4FDB71" w:rsidR="009E4554" w:rsidRPr="004F214D" w:rsidRDefault="00AF716F" w:rsidP="00BF174B">
            <w:pPr>
              <w:rPr>
                <w:sz w:val="20"/>
                <w:lang w:val="en-US"/>
              </w:rPr>
            </w:pPr>
            <w:r>
              <w:rPr>
                <w:sz w:val="20"/>
                <w:lang w:val="en-US"/>
              </w:rPr>
              <w:t>26</w:t>
            </w:r>
            <w:r w:rsidR="009E4554">
              <w:rPr>
                <w:sz w:val="20"/>
                <w:lang w:val="en-US"/>
              </w:rPr>
              <w:t>-</w:t>
            </w:r>
            <w:r w:rsidR="00BF174B">
              <w:rPr>
                <w:sz w:val="20"/>
                <w:lang w:val="en-US"/>
              </w:rPr>
              <w:t>Jan</w:t>
            </w:r>
            <w:r w:rsidR="009E4554">
              <w:rPr>
                <w:sz w:val="20"/>
                <w:lang w:val="en-US"/>
              </w:rPr>
              <w:t>-202</w:t>
            </w:r>
            <w:r w:rsidR="00BF174B">
              <w:rPr>
                <w:sz w:val="20"/>
                <w:lang w:val="en-US"/>
              </w:rPr>
              <w:t>1</w:t>
            </w:r>
          </w:p>
        </w:tc>
        <w:tc>
          <w:tcPr>
            <w:tcW w:w="6244" w:type="dxa"/>
          </w:tcPr>
          <w:p w14:paraId="72EA354E" w14:textId="17FD5F0E" w:rsidR="009E4554" w:rsidRDefault="009E4554" w:rsidP="00CE53DA">
            <w:pPr>
              <w:rPr>
                <w:sz w:val="20"/>
                <w:lang w:val="en-US"/>
              </w:rPr>
            </w:pPr>
            <w:r>
              <w:rPr>
                <w:sz w:val="20"/>
                <w:lang w:val="en-US"/>
              </w:rPr>
              <w:t>Addition of baricitinib and anakinra</w:t>
            </w:r>
            <w:r w:rsidR="00DE735E">
              <w:rPr>
                <w:sz w:val="20"/>
                <w:lang w:val="en-US"/>
              </w:rPr>
              <w:t xml:space="preserve"> (and change to allocation ratio in second randomization for children)</w:t>
            </w:r>
            <w:r w:rsidR="004F032D">
              <w:rPr>
                <w:sz w:val="20"/>
                <w:lang w:val="en-US"/>
              </w:rPr>
              <w:t>; addition of pregnancy test for women of child-bearing potential (and change to colchicine eligibility)</w:t>
            </w:r>
            <w:r w:rsidR="00DE735E">
              <w:rPr>
                <w:sz w:val="20"/>
                <w:lang w:val="en-US"/>
              </w:rPr>
              <w:t>;</w:t>
            </w:r>
          </w:p>
          <w:p w14:paraId="26A94F07" w14:textId="4EAD40BC" w:rsidR="001B7F77" w:rsidRPr="004F214D" w:rsidRDefault="00DE735E" w:rsidP="003F2A4D">
            <w:pPr>
              <w:rPr>
                <w:sz w:val="20"/>
                <w:lang w:val="en-US"/>
              </w:rPr>
            </w:pPr>
            <w:r>
              <w:rPr>
                <w:sz w:val="20"/>
                <w:lang w:val="en-US"/>
              </w:rPr>
              <w:t>r</w:t>
            </w:r>
            <w:r w:rsidR="003E6CEE">
              <w:rPr>
                <w:sz w:val="20"/>
                <w:lang w:val="en-US"/>
              </w:rPr>
              <w:t>emoval of tocilizumab for adults</w:t>
            </w:r>
            <w:r w:rsidR="00AF716F">
              <w:rPr>
                <w:sz w:val="20"/>
                <w:lang w:val="en-US"/>
              </w:rPr>
              <w:t>; r</w:t>
            </w:r>
            <w:r w:rsidR="001B7F77">
              <w:rPr>
                <w:sz w:val="20"/>
                <w:lang w:val="en-US"/>
              </w:rPr>
              <w:t>emoval of convalescent plasma</w:t>
            </w:r>
            <w:r w:rsidR="003F2A4D">
              <w:rPr>
                <w:sz w:val="20"/>
                <w:lang w:val="en-US"/>
              </w:rPr>
              <w:t xml:space="preserve"> and additional assessment of antibody-based therapy; addition of dexamethasone as substitute if methylprednisolone unavailable</w:t>
            </w:r>
          </w:p>
        </w:tc>
      </w:tr>
      <w:tr w:rsidR="001D1931" w:rsidRPr="0076075F" w14:paraId="2366DECF" w14:textId="77777777" w:rsidTr="0031390B">
        <w:trPr>
          <w:ins w:id="713" w:author="Richard Haynes" w:date="2021-01-30T14:23:00Z"/>
        </w:trPr>
        <w:tc>
          <w:tcPr>
            <w:tcW w:w="2156" w:type="dxa"/>
          </w:tcPr>
          <w:p w14:paraId="7CE481F7" w14:textId="7B21BC1A" w:rsidR="001D1931" w:rsidRPr="0076075F" w:rsidRDefault="001D1931" w:rsidP="00F123A0">
            <w:pPr>
              <w:rPr>
                <w:ins w:id="714" w:author="Richard Haynes" w:date="2021-01-30T14:23:00Z"/>
                <w:sz w:val="20"/>
                <w:szCs w:val="20"/>
                <w:lang w:val="en-US"/>
              </w:rPr>
            </w:pPr>
            <w:ins w:id="715" w:author="Richard Haynes" w:date="2021-01-30T14:23:00Z">
              <w:r w:rsidRPr="0076075F">
                <w:rPr>
                  <w:sz w:val="20"/>
                  <w:szCs w:val="20"/>
                  <w:lang w:val="en-US"/>
                </w:rPr>
                <w:t>14.0</w:t>
              </w:r>
            </w:ins>
          </w:p>
        </w:tc>
        <w:tc>
          <w:tcPr>
            <w:tcW w:w="1740" w:type="dxa"/>
          </w:tcPr>
          <w:p w14:paraId="655AD22C" w14:textId="2894D4FA" w:rsidR="001D1931" w:rsidRPr="0076075F" w:rsidRDefault="00B44CAC" w:rsidP="00BF174B">
            <w:pPr>
              <w:rPr>
                <w:ins w:id="716" w:author="Richard Haynes" w:date="2021-01-30T14:23:00Z"/>
                <w:sz w:val="20"/>
                <w:szCs w:val="20"/>
                <w:lang w:val="en-US"/>
              </w:rPr>
            </w:pPr>
            <w:ins w:id="717" w:author="Richard Haynes" w:date="2021-02-15T13:57:00Z">
              <w:r>
                <w:rPr>
                  <w:sz w:val="20"/>
                  <w:szCs w:val="20"/>
                  <w:lang w:val="en-US"/>
                </w:rPr>
                <w:t>15</w:t>
              </w:r>
            </w:ins>
            <w:bookmarkStart w:id="718" w:name="_GoBack"/>
            <w:bookmarkEnd w:id="718"/>
            <w:ins w:id="719" w:author="Richard Haynes" w:date="2021-01-30T14:23:00Z">
              <w:r w:rsidR="001D1931" w:rsidRPr="0076075F">
                <w:rPr>
                  <w:sz w:val="20"/>
                  <w:szCs w:val="20"/>
                  <w:lang w:val="en-US"/>
                </w:rPr>
                <w:t>-Feb-2021</w:t>
              </w:r>
            </w:ins>
          </w:p>
        </w:tc>
        <w:tc>
          <w:tcPr>
            <w:tcW w:w="6244" w:type="dxa"/>
          </w:tcPr>
          <w:p w14:paraId="683DBC1F" w14:textId="0DB44529" w:rsidR="001D1931" w:rsidRPr="0076075F" w:rsidRDefault="001D1931" w:rsidP="000203BB">
            <w:pPr>
              <w:rPr>
                <w:ins w:id="720" w:author="Richard Haynes" w:date="2021-01-30T14:23:00Z"/>
                <w:sz w:val="20"/>
                <w:szCs w:val="20"/>
                <w:lang w:val="en-US"/>
              </w:rPr>
            </w:pPr>
            <w:ins w:id="721" w:author="Richard Haynes" w:date="2021-01-30T14:23:00Z">
              <w:r w:rsidRPr="0076075F">
                <w:rPr>
                  <w:sz w:val="20"/>
                  <w:szCs w:val="20"/>
                  <w:lang w:val="en-US"/>
                </w:rPr>
                <w:t xml:space="preserve">Addition of </w:t>
              </w:r>
            </w:ins>
            <w:ins w:id="722" w:author="Martin Landray" w:date="2021-02-02T19:30:00Z">
              <w:r w:rsidR="0076075F" w:rsidRPr="0076075F">
                <w:rPr>
                  <w:sz w:val="20"/>
                  <w:szCs w:val="20"/>
                </w:rPr>
                <w:t>Early Phase Assessment</w:t>
              </w:r>
            </w:ins>
            <w:ins w:id="723" w:author="Joseph Butchinsky" w:date="2021-02-05T15:02:00Z">
              <w:r w:rsidR="001D5DD5">
                <w:rPr>
                  <w:sz w:val="20"/>
                  <w:szCs w:val="20"/>
                </w:rPr>
                <w:t xml:space="preserve">s; </w:t>
              </w:r>
              <w:del w:id="724" w:author="Richard Haynes" w:date="2021-02-08T21:44:00Z">
                <w:r w:rsidR="001D5DD5" w:rsidDel="000203BB">
                  <w:rPr>
                    <w:sz w:val="20"/>
                    <w:szCs w:val="20"/>
                  </w:rPr>
                  <w:delText>T</w:delText>
                </w:r>
              </w:del>
            </w:ins>
            <w:ins w:id="725" w:author="Richard Haynes" w:date="2021-02-08T21:44:00Z">
              <w:r w:rsidR="000203BB">
                <w:rPr>
                  <w:sz w:val="20"/>
                  <w:szCs w:val="20"/>
                </w:rPr>
                <w:t>t</w:t>
              </w:r>
            </w:ins>
            <w:ins w:id="726" w:author="Joseph Butchinsky" w:date="2021-02-05T15:02:00Z">
              <w:r w:rsidR="001D5DD5">
                <w:rPr>
                  <w:sz w:val="20"/>
                  <w:szCs w:val="20"/>
                </w:rPr>
                <w:t>he inclusion</w:t>
              </w:r>
            </w:ins>
            <w:ins w:id="727" w:author="Martin Landray" w:date="2021-02-02T19:30:00Z">
              <w:r w:rsidR="0076075F" w:rsidRPr="0076075F">
                <w:rPr>
                  <w:sz w:val="20"/>
                  <w:szCs w:val="20"/>
                  <w:lang w:val="en-US"/>
                </w:rPr>
                <w:t xml:space="preserve"> of </w:t>
              </w:r>
            </w:ins>
            <w:ins w:id="728" w:author="Richard Haynes" w:date="2021-01-30T14:23:00Z">
              <w:r w:rsidRPr="0076075F">
                <w:rPr>
                  <w:sz w:val="20"/>
                  <w:szCs w:val="20"/>
                  <w:lang w:val="en-US"/>
                </w:rPr>
                <w:t>dimethyl fumarate</w:t>
              </w:r>
            </w:ins>
            <w:ins w:id="729" w:author="Joseph Butchinsky" w:date="2021-02-05T15:02:00Z">
              <w:r w:rsidR="001D5DD5">
                <w:rPr>
                  <w:sz w:val="20"/>
                  <w:szCs w:val="20"/>
                  <w:lang w:val="en-US"/>
                </w:rPr>
                <w:t xml:space="preserve"> for </w:t>
              </w:r>
            </w:ins>
            <w:ins w:id="730" w:author="Joseph Butchinsky" w:date="2021-02-05T15:03:00Z">
              <w:r w:rsidR="001D5DD5">
                <w:rPr>
                  <w:sz w:val="20"/>
                  <w:szCs w:val="20"/>
                  <w:lang w:val="en-US"/>
                </w:rPr>
                <w:t xml:space="preserve">initial </w:t>
              </w:r>
            </w:ins>
            <w:ins w:id="731" w:author="Joseph Butchinsky" w:date="2021-02-05T15:02:00Z">
              <w:r w:rsidR="001D5DD5">
                <w:rPr>
                  <w:sz w:val="20"/>
                  <w:szCs w:val="20"/>
                  <w:lang w:val="en-US"/>
                </w:rPr>
                <w:t>early phase assessment</w:t>
              </w:r>
            </w:ins>
            <w:ins w:id="732" w:author="Richard Haynes" w:date="2021-02-02T21:24:00Z">
              <w:r w:rsidR="00475F95">
                <w:rPr>
                  <w:sz w:val="20"/>
                  <w:szCs w:val="20"/>
                  <w:lang w:val="en-US"/>
                </w:rPr>
                <w:t xml:space="preserve">; restriction of </w:t>
              </w:r>
            </w:ins>
            <w:ins w:id="733" w:author="Richard Haynes" w:date="2021-02-08T21:43:00Z">
              <w:r w:rsidR="000203BB">
                <w:rPr>
                  <w:sz w:val="20"/>
                  <w:szCs w:val="20"/>
                  <w:lang w:val="en-US"/>
                </w:rPr>
                <w:t>main</w:t>
              </w:r>
            </w:ins>
            <w:ins w:id="734" w:author="Richard Haynes" w:date="2021-02-02T21:24:00Z">
              <w:r w:rsidR="00475F95">
                <w:rPr>
                  <w:sz w:val="20"/>
                  <w:szCs w:val="20"/>
                  <w:lang w:val="en-US"/>
                </w:rPr>
                <w:t xml:space="preserve"> randomisat</w:t>
              </w:r>
            </w:ins>
            <w:ins w:id="735" w:author="Joseph Butchinsky" w:date="2021-02-08T05:56:00Z">
              <w:r w:rsidR="00866247">
                <w:rPr>
                  <w:sz w:val="20"/>
                  <w:szCs w:val="20"/>
                  <w:lang w:val="en-US"/>
                </w:rPr>
                <w:t>io</w:t>
              </w:r>
            </w:ins>
            <w:ins w:id="736" w:author="Richard Haynes" w:date="2021-02-02T21:24:00Z">
              <w:del w:id="737" w:author="Joseph Butchinsky" w:date="2021-02-08T05:56:00Z">
                <w:r w:rsidR="00475F95" w:rsidDel="00866247">
                  <w:rPr>
                    <w:sz w:val="20"/>
                    <w:szCs w:val="20"/>
                    <w:lang w:val="en-US"/>
                  </w:rPr>
                  <w:delText>oi</w:delText>
                </w:r>
              </w:del>
              <w:r w:rsidR="00475F95">
                <w:rPr>
                  <w:sz w:val="20"/>
                  <w:szCs w:val="20"/>
                  <w:lang w:val="en-US"/>
                </w:rPr>
                <w:t>n</w:t>
              </w:r>
            </w:ins>
            <w:ins w:id="738" w:author="Richard Haynes" w:date="2021-02-08T21:43:00Z">
              <w:r w:rsidR="000203BB">
                <w:rPr>
                  <w:sz w:val="20"/>
                  <w:szCs w:val="20"/>
                  <w:lang w:val="en-US"/>
                </w:rPr>
                <w:t xml:space="preserve"> part B</w:t>
              </w:r>
            </w:ins>
            <w:ins w:id="739" w:author="Richard Haynes" w:date="2021-02-02T21:24:00Z">
              <w:r w:rsidR="00475F95">
                <w:rPr>
                  <w:sz w:val="20"/>
                  <w:szCs w:val="20"/>
                  <w:lang w:val="en-US"/>
                </w:rPr>
                <w:t xml:space="preserve"> to children with </w:t>
              </w:r>
            </w:ins>
            <w:ins w:id="740" w:author="Richard Haynes" w:date="2021-02-08T21:44:00Z">
              <w:r w:rsidR="000203BB">
                <w:rPr>
                  <w:sz w:val="20"/>
                  <w:szCs w:val="20"/>
                  <w:lang w:val="en-US"/>
                </w:rPr>
                <w:t>COVID-19 pneumonia</w:t>
              </w:r>
            </w:ins>
            <w:ins w:id="741" w:author="Richard Haynes" w:date="2021-02-12T07:40:00Z">
              <w:r w:rsidR="00CA60A5">
                <w:rPr>
                  <w:sz w:val="20"/>
                  <w:szCs w:val="20"/>
                  <w:lang w:val="en-US"/>
                </w:rPr>
                <w:t>; modification of barictinib and tocilizumab co-administration guidance</w:t>
              </w:r>
            </w:ins>
          </w:p>
        </w:tc>
      </w:tr>
    </w:tbl>
    <w:p w14:paraId="2C38D31F" w14:textId="0B34AE8B" w:rsidR="004C5ED5" w:rsidRDefault="004C5ED5">
      <w:pPr>
        <w:autoSpaceDE/>
        <w:autoSpaceDN/>
        <w:adjustRightInd/>
        <w:contextualSpacing w:val="0"/>
        <w:jc w:val="left"/>
        <w:rPr>
          <w:b/>
          <w:bCs w:val="0"/>
          <w:caps/>
          <w:kern w:val="32"/>
          <w:sz w:val="28"/>
          <w:szCs w:val="28"/>
          <w:lang w:eastAsia="en-US"/>
        </w:rPr>
      </w:pPr>
      <w:bookmarkStart w:id="742" w:name="_Toc36962155"/>
      <w:bookmarkStart w:id="743" w:name="_Toc36962219"/>
      <w:bookmarkStart w:id="744" w:name="_Toc37064434"/>
      <w:bookmarkStart w:id="745" w:name="_Toc37107083"/>
      <w:bookmarkStart w:id="746" w:name="_Toc37107321"/>
      <w:bookmarkStart w:id="747" w:name="_Toc246777108"/>
      <w:bookmarkStart w:id="748" w:name="_Toc37107322"/>
      <w:bookmarkStart w:id="749" w:name="_Toc38099277"/>
      <w:bookmarkEnd w:id="742"/>
      <w:bookmarkEnd w:id="743"/>
      <w:bookmarkEnd w:id="744"/>
      <w:bookmarkEnd w:id="745"/>
      <w:bookmarkEnd w:id="746"/>
    </w:p>
    <w:p w14:paraId="3C1015D4" w14:textId="7D6AEFD7" w:rsidR="004F214D" w:rsidRDefault="004F214D">
      <w:pPr>
        <w:autoSpaceDE/>
        <w:autoSpaceDN/>
        <w:adjustRightInd/>
        <w:contextualSpacing w:val="0"/>
        <w:jc w:val="left"/>
        <w:rPr>
          <w:b/>
          <w:bCs w:val="0"/>
          <w:caps/>
          <w:kern w:val="32"/>
          <w:sz w:val="28"/>
          <w:szCs w:val="28"/>
          <w:lang w:eastAsia="en-US"/>
        </w:rPr>
      </w:pPr>
      <w:bookmarkStart w:id="750" w:name="_Toc44674874"/>
      <w:r>
        <w:br w:type="page"/>
      </w:r>
    </w:p>
    <w:p w14:paraId="1B080D3A" w14:textId="25F4D159" w:rsidR="004B65DD" w:rsidRPr="00734153" w:rsidRDefault="004B65DD" w:rsidP="00F123A0">
      <w:pPr>
        <w:pStyle w:val="StyleHeading1Linespacingsingle"/>
        <w:numPr>
          <w:ilvl w:val="0"/>
          <w:numId w:val="2"/>
        </w:numPr>
      </w:pPr>
      <w:bookmarkStart w:id="751" w:name="_Toc62398103"/>
      <w:r w:rsidRPr="00734153">
        <w:lastRenderedPageBreak/>
        <w:t>Appendices</w:t>
      </w:r>
      <w:bookmarkEnd w:id="747"/>
      <w:bookmarkEnd w:id="748"/>
      <w:bookmarkEnd w:id="749"/>
      <w:bookmarkEnd w:id="750"/>
      <w:bookmarkEnd w:id="751"/>
    </w:p>
    <w:p w14:paraId="1EF0300E" w14:textId="77777777" w:rsidR="00265B14" w:rsidRDefault="00265B14" w:rsidP="001B27CF">
      <w:pPr>
        <w:pStyle w:val="Heading2"/>
      </w:pPr>
      <w:bookmarkStart w:id="752" w:name="_Appendix_1:_Assessment"/>
      <w:bookmarkStart w:id="753" w:name="_Ref34817785"/>
      <w:bookmarkStart w:id="754" w:name="_Ref34817916"/>
      <w:bookmarkStart w:id="755" w:name="_Toc37107323"/>
      <w:bookmarkStart w:id="756" w:name="_Toc38099278"/>
      <w:bookmarkStart w:id="757" w:name="_Toc44674875"/>
      <w:bookmarkStart w:id="758" w:name="_Toc62398104"/>
      <w:bookmarkEnd w:id="752"/>
      <w:r>
        <w:t>Appendix 1: Information about the treatment arms</w:t>
      </w:r>
      <w:bookmarkEnd w:id="753"/>
      <w:bookmarkEnd w:id="754"/>
      <w:bookmarkEnd w:id="755"/>
      <w:bookmarkEnd w:id="756"/>
      <w:bookmarkEnd w:id="757"/>
      <w:bookmarkEnd w:id="758"/>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35ED7216"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4" w:tooltip="Lau, 2013 #1658" w:history="1">
        <w:r w:rsidR="00475F95">
          <w:fldChar w:fldCharType="begin">
            <w:fldData xml:space="preserve">PEVuZE5vdGU+PENpdGU+PEF1dGhvcj5MYXU8L0F1dGhvcj48WWVhcj4yMDEzPC9ZZWFyPjxSZWNO
dW0+MTY1ODwvUmVjTnVtPjxEaXNwbGF5VGV4dD48c3R5bGUgZmFjZT0ic3VwZXJzY3JpcHQiPjE0
LTE3PC9zdHlsZT48L0Rpc3BsYXlUZXh0PjxyZWNvcmQ+PHJlYy1udW1iZXI+MTY1ODwvcmVjLW51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475F95">
          <w:instrText xml:space="preserve"> ADDIN EN.CITE </w:instrText>
        </w:r>
        <w:r w:rsidR="00475F95">
          <w:fldChar w:fldCharType="begin">
            <w:fldData xml:space="preserve">PEVuZE5vdGU+PENpdGU+PEF1dGhvcj5MYXU8L0F1dGhvcj48WWVhcj4yMDEzPC9ZZWFyPjxSZWNO
dW0+MTY1ODwvUmVjTnVtPjxEaXNwbGF5VGV4dD48c3R5bGUgZmFjZT0ic3VwZXJzY3JpcHQiPjE0
LTE3PC9zdHlsZT48L0Rpc3BsYXlUZXh0PjxyZWNvcmQ+PHJlYy1udW1iZXI+MTY1ODwvcmVjLW51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475F95">
          <w:instrText xml:space="preserve"> ADDIN EN.CITE.DATA </w:instrText>
        </w:r>
        <w:r w:rsidR="00475F95">
          <w:fldChar w:fldCharType="end"/>
        </w:r>
        <w:r w:rsidR="00475F95">
          <w:fldChar w:fldCharType="separate"/>
        </w:r>
        <w:r w:rsidR="00475F95" w:rsidRPr="00475F95">
          <w:rPr>
            <w:noProof/>
            <w:vertAlign w:val="superscript"/>
          </w:rPr>
          <w:t>14-17</w:t>
        </w:r>
        <w:r w:rsidR="00475F95">
          <w:fldChar w:fldCharType="end"/>
        </w:r>
      </w:hyperlink>
      <w:r w:rsidR="003559E1">
        <w:t xml:space="preserve"> </w:t>
      </w:r>
      <w:r w:rsidR="00265B14">
        <w:t>Pathologically, diffuse alveolar damage is found in patients who die from these infections.</w:t>
      </w:r>
      <w:hyperlink w:anchor="_ENREF_18" w:tooltip="Xu, 2020 #2953" w:history="1">
        <w:r w:rsidR="00475F95">
          <w:fldChar w:fldCharType="begin">
            <w:fldData xml:space="preserve">PEVuZE5vdGU+PENpdGU+PEF1dGhvcj5YdTwvQXV0aG9yPjxZZWFyPjIwMjA8L1llYXI+PFJlY051
bT4yOTUzPC9SZWNOdW0+PERpc3BsYXlUZXh0PjxzdHlsZSBmYWNlPSJzdXBlcnNjcmlwdCI+MTg8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475F95">
          <w:instrText xml:space="preserve"> ADDIN EN.CITE </w:instrText>
        </w:r>
        <w:r w:rsidR="00475F95">
          <w:fldChar w:fldCharType="begin">
            <w:fldData xml:space="preserve">PEVuZE5vdGU+PENpdGU+PEF1dGhvcj5YdTwvQXV0aG9yPjxZZWFyPjIwMjA8L1llYXI+PFJlY051
bT4yOTUzPC9SZWNOdW0+PERpc3BsYXlUZXh0PjxzdHlsZSBmYWNlPSJzdXBlcnNjcmlwdCI+MTg8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475F95">
          <w:instrText xml:space="preserve"> ADDIN EN.CITE.DATA </w:instrText>
        </w:r>
        <w:r w:rsidR="00475F95">
          <w:fldChar w:fldCharType="end"/>
        </w:r>
        <w:r w:rsidR="00475F95">
          <w:fldChar w:fldCharType="separate"/>
        </w:r>
        <w:r w:rsidR="00475F95" w:rsidRPr="00475F95">
          <w:rPr>
            <w:noProof/>
            <w:vertAlign w:val="superscript"/>
          </w:rPr>
          <w:t>18</w:t>
        </w:r>
        <w:r w:rsidR="00475F95">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9" w:tooltip="Rochwerg, 2018 #2354" w:history="1">
        <w:r w:rsidR="00475F95">
          <w:rPr>
            <w:szCs w:val="20"/>
          </w:rPr>
          <w:fldChar w:fldCharType="begin">
            <w:fldData xml:space="preserve">PEVuZE5vdGU+PENpdGU+PEF1dGhvcj5Sb2Nod2VyZzwvQXV0aG9yPjxZZWFyPjIwMTg8L1llYXI+
PFJlY051bT4yMzU0PC9SZWNOdW0+PERpc3BsYXlUZXh0PjxzdHlsZSBmYWNlPSJzdXBlcnNjcmlw
dCI+MTktMjE8L3N0eWxlPjwvRGlzcGxheVRleHQ+PHJlY29yZD48cmVjLW51bWJlcj4yMzU0PC9y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475F95">
          <w:rPr>
            <w:szCs w:val="20"/>
          </w:rPr>
          <w:instrText xml:space="preserve"> ADDIN EN.CITE </w:instrText>
        </w:r>
        <w:r w:rsidR="00475F95">
          <w:rPr>
            <w:szCs w:val="20"/>
          </w:rPr>
          <w:fldChar w:fldCharType="begin">
            <w:fldData xml:space="preserve">PEVuZE5vdGU+PENpdGU+PEF1dGhvcj5Sb2Nod2VyZzwvQXV0aG9yPjxZZWFyPjIwMTg8L1llYXI+
PFJlY051bT4yMzU0PC9SZWNOdW0+PERpc3BsYXlUZXh0PjxzdHlsZSBmYWNlPSJzdXBlcnNjcmlw
dCI+MTktMjE8L3N0eWxlPjwvRGlzcGxheVRleHQ+PHJlY29yZD48cmVjLW51bWJlcj4yMzU0PC9y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475F95">
          <w:rPr>
            <w:szCs w:val="20"/>
          </w:rPr>
          <w:instrText xml:space="preserve"> ADDIN EN.CITE.DATA </w:instrText>
        </w:r>
        <w:r w:rsidR="00475F95">
          <w:rPr>
            <w:szCs w:val="20"/>
          </w:rPr>
        </w:r>
        <w:r w:rsidR="00475F95">
          <w:rPr>
            <w:szCs w:val="20"/>
          </w:rPr>
          <w:fldChar w:fldCharType="end"/>
        </w:r>
        <w:r w:rsidR="00475F95">
          <w:rPr>
            <w:szCs w:val="20"/>
          </w:rPr>
        </w:r>
        <w:r w:rsidR="00475F95">
          <w:rPr>
            <w:szCs w:val="20"/>
          </w:rPr>
          <w:fldChar w:fldCharType="separate"/>
        </w:r>
        <w:r w:rsidR="00475F95" w:rsidRPr="00475F95">
          <w:rPr>
            <w:noProof/>
            <w:szCs w:val="20"/>
            <w:vertAlign w:val="superscript"/>
          </w:rPr>
          <w:t>19-21</w:t>
        </w:r>
        <w:r w:rsidR="00475F95">
          <w:rPr>
            <w:szCs w:val="20"/>
          </w:rPr>
          <w:fldChar w:fldCharType="end"/>
        </w:r>
      </w:hyperlink>
    </w:p>
    <w:p w14:paraId="532CAD81" w14:textId="77777777" w:rsidR="00265B14" w:rsidRDefault="00265B14" w:rsidP="00F123A0"/>
    <w:p w14:paraId="74091124" w14:textId="52E9310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Ij4yMCwyMjwvc3R5bGU+PC9EaXNwbGF5VGV4dD48cmVjb3JkPjxyZWMtbnVtYmVyPjE5MjM8L3Jl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475F95">
        <w:instrText xml:space="preserve"> ADDIN EN.CITE </w:instrText>
      </w:r>
      <w:r w:rsidR="00475F95">
        <w:fldChar w:fldCharType="begin">
          <w:fldData xml:space="preserve">PEVuZE5vdGU+PENpdGU+PEF1dGhvcj5NZWlqdmlzPC9BdXRob3I+PFllYXI+MjAxMTwvWWVhcj48
UmVjTnVtPjE5MjM8L1JlY051bT48RGlzcGxheVRleHQ+PHN0eWxlIGZhY2U9InN1cGVyc2NyaXB0
Ij4yMCwyMjwvc3R5bGU+PC9EaXNwbGF5VGV4dD48cmVjb3JkPjxyZWMtbnVtYmVyPjE5MjM8L3Jl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475F95">
        <w:instrText xml:space="preserve"> ADDIN EN.CITE.DATA </w:instrText>
      </w:r>
      <w:r w:rsidR="00475F95">
        <w:fldChar w:fldCharType="end"/>
      </w:r>
      <w:r w:rsidR="00C51406">
        <w:fldChar w:fldCharType="separate"/>
      </w:r>
      <w:hyperlink w:anchor="_ENREF_20" w:tooltip="Villar, 2020 #2819" w:history="1">
        <w:r w:rsidR="00475F95" w:rsidRPr="00475F95">
          <w:rPr>
            <w:noProof/>
            <w:vertAlign w:val="superscript"/>
          </w:rPr>
          <w:t>20</w:t>
        </w:r>
      </w:hyperlink>
      <w:r w:rsidR="00475F95" w:rsidRPr="00475F95">
        <w:rPr>
          <w:noProof/>
          <w:vertAlign w:val="superscript"/>
        </w:rPr>
        <w:t>,</w:t>
      </w:r>
      <w:hyperlink w:anchor="_ENREF_22" w:tooltip="Meijvis, 2011 #1923" w:history="1">
        <w:r w:rsidR="00475F95" w:rsidRPr="00475F95">
          <w:rPr>
            <w:noProof/>
            <w:vertAlign w:val="superscript"/>
          </w:rPr>
          <w:t>22</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3" w:tooltip="Annane, 2009 #171" w:history="1">
        <w:r w:rsidR="00475F95">
          <w:fldChar w:fldCharType="begin"/>
        </w:r>
        <w:r w:rsidR="00475F95">
          <w:instrText xml:space="preserve"> ADDIN EN.CITE &lt;EndNote&gt;&lt;Cite&gt;&lt;Author&gt;Annane&lt;/Author&gt;&lt;Year&gt;2009&lt;/Year&gt;&lt;RecNum&gt;171&lt;/RecNum&gt;&lt;DisplayText&gt;&lt;style face="superscript"&gt;23&lt;/style&gt;&lt;/DisplayText&gt;&lt;record&gt;&lt;rec-number&gt;171&lt;/rec-number&gt;&lt;foreign-keys&gt;&lt;key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475F95">
          <w:fldChar w:fldCharType="separate"/>
        </w:r>
        <w:r w:rsidR="00475F95" w:rsidRPr="00475F95">
          <w:rPr>
            <w:noProof/>
            <w:vertAlign w:val="superscript"/>
          </w:rPr>
          <w:t>23</w:t>
        </w:r>
        <w:r w:rsidR="00475F95">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48CC7289" w:rsid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including inhibition of certain inflammasomes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NCwyNTwvc3R5bGU+PC9EaXNwbGF5VGV4dD48cmVjb3JkPjxyZWMtbnVtYmVyPjMwMzY8L3JlYy1u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475F95">
        <w:instrText xml:space="preserve"> ADDIN EN.CITE </w:instrText>
      </w:r>
      <w:r w:rsidR="00475F95">
        <w:fldChar w:fldCharType="begin">
          <w:fldData xml:space="preserve">PEVuZE5vdGU+PENpdGU+PEF1dGhvcj5Ccm96PC9BdXRob3I+PFllYXI+MjAxNjwvWWVhcj48UmVj
TnVtPjMwMzY8L1JlY051bT48RGlzcGxheVRleHQ+PHN0eWxlIGZhY2U9InN1cGVyc2NyaXB0Ij4y
NCwyNTwvc3R5bGU+PC9EaXNwbGF5VGV4dD48cmVjb3JkPjxyZWMtbnVtYmVyPjMwMzY8L3JlYy1u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475F95">
        <w:instrText xml:space="preserve"> ADDIN EN.CITE.DATA </w:instrText>
      </w:r>
      <w:r w:rsidR="00475F95">
        <w:fldChar w:fldCharType="end"/>
      </w:r>
      <w:r w:rsidR="00A01AA2">
        <w:fldChar w:fldCharType="separate"/>
      </w:r>
      <w:hyperlink w:anchor="_ENREF_24" w:tooltip="Broz, 2016 #3036" w:history="1">
        <w:r w:rsidR="00475F95" w:rsidRPr="00475F95">
          <w:rPr>
            <w:noProof/>
            <w:vertAlign w:val="superscript"/>
          </w:rPr>
          <w:t>24</w:t>
        </w:r>
      </w:hyperlink>
      <w:r w:rsidR="00475F95" w:rsidRPr="00475F95">
        <w:rPr>
          <w:noProof/>
          <w:vertAlign w:val="superscript"/>
        </w:rPr>
        <w:t>,</w:t>
      </w:r>
      <w:hyperlink w:anchor="_ENREF_25" w:tooltip="Dalbeth, 2014 #3035" w:history="1">
        <w:r w:rsidR="00475F95" w:rsidRPr="00475F95">
          <w:rPr>
            <w:noProof/>
            <w:vertAlign w:val="superscript"/>
          </w:rPr>
          <w:t>25</w:t>
        </w:r>
      </w:hyperlink>
      <w:r w:rsidR="00A01AA2">
        <w:fldChar w:fldCharType="end"/>
      </w:r>
      <w:r w:rsidR="004B7B8D">
        <w:t xml:space="preserve"> There is evidence that inflammasomes are activated in COVID-19</w:t>
      </w:r>
      <w:r w:rsidR="00A01AA2">
        <w:t>, and the degree of activation is correlated with disease severity.</w:t>
      </w:r>
      <w:hyperlink w:anchor="_ENREF_26" w:tooltip="Rodrigues, 2020 #3037" w:history="1">
        <w:r w:rsidR="00475F95">
          <w:fldChar w:fldCharType="begin"/>
        </w:r>
        <w:r w:rsidR="00475F95">
          <w:instrText xml:space="preserve"> ADDIN EN.CITE &lt;EndNote&gt;&lt;Cite&gt;&lt;Author&gt;Rodrigues&lt;/Author&gt;&lt;Year&gt;2020&lt;/Year&gt;&lt;RecNum&gt;3037&lt;/RecNum&gt;&lt;DisplayText&gt;&lt;style face="superscript"&gt;26&lt;/style&gt;&lt;/DisplayText&gt;&lt;record&gt;&lt;rec-number&gt;3037&lt;/rec-number&gt;&lt;foreign-keys&gt;&lt;key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475F95">
          <w:fldChar w:fldCharType="separate"/>
        </w:r>
        <w:r w:rsidR="00475F95" w:rsidRPr="00475F95">
          <w:rPr>
            <w:noProof/>
            <w:vertAlign w:val="superscript"/>
          </w:rPr>
          <w:t>26</w:t>
        </w:r>
        <w:r w:rsidR="00475F95">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0C303D5C" w14:textId="418D4AB9" w:rsidR="00DD4AB9" w:rsidRDefault="00DD4AB9" w:rsidP="008F69C6">
      <w:pPr>
        <w:rPr>
          <w:ins w:id="759" w:author="Richard Haynes" w:date="2021-01-30T14:23:00Z"/>
        </w:rPr>
      </w:pPr>
    </w:p>
    <w:p w14:paraId="64786143" w14:textId="39791AA9" w:rsidR="001D1931" w:rsidRPr="00A7446B" w:rsidRDefault="001D1931" w:rsidP="001D1931">
      <w:pPr>
        <w:rPr>
          <w:ins w:id="760" w:author="Richard Haynes" w:date="2021-01-30T14:24:00Z"/>
        </w:rPr>
      </w:pPr>
      <w:ins w:id="761" w:author="Richard Haynes" w:date="2021-01-30T14:23:00Z">
        <w:r>
          <w:rPr>
            <w:b/>
          </w:rPr>
          <w:t>[UK only] Dimethyl fumarate:</w:t>
        </w:r>
      </w:ins>
      <w:ins w:id="762" w:author="Richard Haynes" w:date="2021-01-30T14:24:00Z">
        <w:r>
          <w:rPr>
            <w:b/>
          </w:rPr>
          <w:t xml:space="preserve"> </w:t>
        </w:r>
        <w:r>
          <w:t>Dimethyl fumarate (DMF) is thought to prevent NLRP3 inflammasome activation and the process of pyroptosis (inflammatory cell death) through its action on the protein gasdermin D.</w:t>
        </w:r>
      </w:ins>
      <w:r w:rsidR="00475F95">
        <w:fldChar w:fldCharType="begin"/>
      </w:r>
      <w:r w:rsidR="00475F95">
        <w:instrText xml:space="preserve"> HYPERLINK \l "_ENREF_27" \o "Humphries, 2020 #1" </w:instrText>
      </w:r>
      <w:r w:rsidR="00475F95">
        <w:fldChar w:fldCharType="separate"/>
      </w:r>
      <w:ins w:id="763" w:author="Richard Haynes" w:date="2021-01-30T14:24:00Z">
        <w:r w:rsidR="00475F95">
          <w:fldChar w:fldCharType="begin"/>
        </w:r>
      </w:ins>
      <w:r w:rsidR="00475F95">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ins w:id="764" w:author="Richard Haynes" w:date="2021-01-30T14:24:00Z">
        <w:r w:rsidR="00475F95">
          <w:fldChar w:fldCharType="separate"/>
        </w:r>
      </w:ins>
      <w:r w:rsidR="00475F95" w:rsidRPr="00475F95">
        <w:rPr>
          <w:noProof/>
          <w:vertAlign w:val="superscript"/>
        </w:rPr>
        <w:t>27</w:t>
      </w:r>
      <w:ins w:id="765" w:author="Richard Haynes" w:date="2021-01-30T14:24:00Z">
        <w:r w:rsidR="00475F95">
          <w:fldChar w:fldCharType="end"/>
        </w:r>
      </w:ins>
      <w:r w:rsidR="00475F95">
        <w:fldChar w:fldCharType="end"/>
      </w:r>
      <w:ins w:id="766" w:author="Richard Haynes" w:date="2021-01-30T14:24:00Z">
        <w:r>
          <w:t xml:space="preserve"> SARS-CoV-2 induces inflammasome activation and the degree of activation is thought to correlate with disease severity.</w:t>
        </w:r>
      </w:ins>
      <w:r w:rsidR="00475F95">
        <w:fldChar w:fldCharType="begin"/>
      </w:r>
      <w:r w:rsidR="00475F95">
        <w:instrText xml:space="preserve"> HYPERLINK \l "_ENREF_28" \o "Rodrigues, 2020 #4" </w:instrText>
      </w:r>
      <w:r w:rsidR="00475F95">
        <w:fldChar w:fldCharType="separate"/>
      </w:r>
      <w:ins w:id="767" w:author="Richard Haynes" w:date="2021-01-30T14:24:00Z">
        <w:r w:rsidR="00475F95">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ins>
      <w:r w:rsidR="00475F95">
        <w:instrText xml:space="preserve"> ADDIN EN.CITE </w:instrText>
      </w:r>
      <w:r w:rsidR="00475F95">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475F95">
        <w:instrText xml:space="preserve"> ADDIN EN.CITE.DATA </w:instrText>
      </w:r>
      <w:r w:rsidR="00475F95">
        <w:fldChar w:fldCharType="end"/>
      </w:r>
      <w:ins w:id="768" w:author="Richard Haynes" w:date="2021-01-30T14:24:00Z">
        <w:r w:rsidR="00475F95">
          <w:fldChar w:fldCharType="separate"/>
        </w:r>
      </w:ins>
      <w:r w:rsidR="00475F95" w:rsidRPr="00475F95">
        <w:rPr>
          <w:noProof/>
          <w:vertAlign w:val="superscript"/>
        </w:rPr>
        <w:t>28</w:t>
      </w:r>
      <w:ins w:id="769" w:author="Richard Haynes" w:date="2021-01-30T14:24:00Z">
        <w:r w:rsidR="00475F95">
          <w:fldChar w:fldCharType="end"/>
        </w:r>
      </w:ins>
      <w:r w:rsidR="00475F95">
        <w:fldChar w:fldCharType="end"/>
      </w:r>
      <w:ins w:id="770" w:author="Richard Haynes" w:date="2021-01-30T14:24:00Z">
        <w:r>
          <w:t xml:space="preserve"> DMF has demonstrated anti-viral and anti-inflammatory effect</w:t>
        </w:r>
      </w:ins>
      <w:ins w:id="771" w:author="Richard Haynes" w:date="2021-01-31T10:31:00Z">
        <w:r w:rsidR="00404D9F">
          <w:t>s</w:t>
        </w:r>
      </w:ins>
      <w:ins w:id="772" w:author="Richard Haynes" w:date="2021-01-30T14:24:00Z">
        <w:r>
          <w:t xml:space="preserve"> against SARS-CoV</w:t>
        </w:r>
      </w:ins>
      <w:ins w:id="773" w:author="Richard Haynes" w:date="2021-01-31T10:23:00Z">
        <w:r w:rsidR="005E5A4C">
          <w:t>-</w:t>
        </w:r>
      </w:ins>
      <w:ins w:id="774" w:author="Richard Haynes" w:date="2021-01-30T14:24:00Z">
        <w:r>
          <w:t xml:space="preserve">2 </w:t>
        </w:r>
        <w:r>
          <w:rPr>
            <w:i/>
            <w:iCs/>
          </w:rPr>
          <w:t>in vitro</w:t>
        </w:r>
      </w:ins>
      <w:ins w:id="775" w:author="Richard Haynes" w:date="2021-01-30T14:25:00Z">
        <w:r>
          <w:rPr>
            <w:i/>
            <w:iCs/>
          </w:rPr>
          <w:t>.</w:t>
        </w:r>
      </w:ins>
      <w:r w:rsidR="00475F95">
        <w:rPr>
          <w:i/>
          <w:iCs/>
        </w:rPr>
        <w:fldChar w:fldCharType="begin"/>
      </w:r>
      <w:r w:rsidR="00475F95">
        <w:rPr>
          <w:i/>
          <w:iCs/>
        </w:rPr>
        <w:instrText xml:space="preserve"> HYPERLINK \l "_ENREF_29" \o "Olagnier, 2020 #5" </w:instrText>
      </w:r>
      <w:r w:rsidR="00475F95">
        <w:rPr>
          <w:i/>
          <w:iCs/>
        </w:rPr>
        <w:fldChar w:fldCharType="separate"/>
      </w:r>
      <w:ins w:id="776" w:author="Richard Haynes" w:date="2021-01-30T14:24:00Z">
        <w:r w:rsidR="00475F95" w:rsidRPr="001D1931">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ins>
      <w:r w:rsidR="00475F95">
        <w:rPr>
          <w:iCs/>
        </w:rPr>
        <w:instrText xml:space="preserve"> ADDIN EN.CITE </w:instrText>
      </w:r>
      <w:r w:rsidR="00475F95">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475F95">
        <w:rPr>
          <w:iCs/>
        </w:rPr>
        <w:instrText xml:space="preserve"> ADDIN EN.CITE.DATA </w:instrText>
      </w:r>
      <w:r w:rsidR="00475F95">
        <w:rPr>
          <w:iCs/>
        </w:rPr>
      </w:r>
      <w:r w:rsidR="00475F95">
        <w:rPr>
          <w:iCs/>
        </w:rPr>
        <w:fldChar w:fldCharType="end"/>
      </w:r>
      <w:ins w:id="777" w:author="Richard Haynes" w:date="2021-01-30T14:24:00Z">
        <w:r w:rsidR="00475F95" w:rsidRPr="001D1931">
          <w:rPr>
            <w:iCs/>
          </w:rPr>
        </w:r>
        <w:r w:rsidR="00475F95" w:rsidRPr="001D1931">
          <w:rPr>
            <w:iCs/>
          </w:rPr>
          <w:fldChar w:fldCharType="separate"/>
        </w:r>
      </w:ins>
      <w:r w:rsidR="00475F95" w:rsidRPr="00475F95">
        <w:rPr>
          <w:iCs/>
          <w:noProof/>
          <w:vertAlign w:val="superscript"/>
        </w:rPr>
        <w:t>29</w:t>
      </w:r>
      <w:ins w:id="778" w:author="Richard Haynes" w:date="2021-01-30T14:24:00Z">
        <w:r w:rsidR="00475F95" w:rsidRPr="001D1931">
          <w:rPr>
            <w:iCs/>
          </w:rPr>
          <w:fldChar w:fldCharType="end"/>
        </w:r>
      </w:ins>
      <w:r w:rsidR="00475F95">
        <w:rPr>
          <w:i/>
          <w:iCs/>
        </w:rPr>
        <w:fldChar w:fldCharType="end"/>
      </w:r>
      <w:ins w:id="779" w:author="Richard Haynes" w:date="2021-01-30T14:24:00Z">
        <w:r>
          <w:t xml:space="preserve"> Other inflammasome-modulating drugs, such as colchicine, have demonstrated provisionally promising results in small randomised trials</w:t>
        </w:r>
      </w:ins>
      <w:ins w:id="780" w:author="Richard Haynes" w:date="2021-01-30T14:25:00Z">
        <w:r>
          <w:t>.</w:t>
        </w:r>
      </w:ins>
      <w:ins w:id="781" w:author="Richard Haynes" w:date="2021-01-30T14:24:00Z">
        <w:r>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ins>
      <w:r w:rsidR="00475F95">
        <w:instrText xml:space="preserve"> ADDIN EN.CITE </w:instrText>
      </w:r>
      <w:r w:rsidR="00475F95">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475F95">
        <w:instrText xml:space="preserve"> ADDIN EN.CITE.DATA </w:instrText>
      </w:r>
      <w:r w:rsidR="00475F95">
        <w:fldChar w:fldCharType="end"/>
      </w:r>
      <w:ins w:id="782" w:author="Richard Haynes" w:date="2021-01-30T14:24:00Z">
        <w:r>
          <w:fldChar w:fldCharType="separate"/>
        </w:r>
      </w:ins>
      <w:hyperlink w:anchor="_ENREF_30" w:tooltip="Deftereos, 2020 #10" w:history="1">
        <w:r w:rsidR="00475F95" w:rsidRPr="00475F95">
          <w:rPr>
            <w:noProof/>
            <w:vertAlign w:val="superscript"/>
          </w:rPr>
          <w:t>30</w:t>
        </w:r>
      </w:hyperlink>
      <w:r w:rsidR="00475F95" w:rsidRPr="00475F95">
        <w:rPr>
          <w:noProof/>
          <w:vertAlign w:val="superscript"/>
        </w:rPr>
        <w:t>,</w:t>
      </w:r>
      <w:hyperlink w:anchor="_ENREF_31" w:tooltip="Lopes, 2020 #11" w:history="1">
        <w:r w:rsidR="00475F95" w:rsidRPr="00475F95">
          <w:rPr>
            <w:noProof/>
            <w:vertAlign w:val="superscript"/>
          </w:rPr>
          <w:t>31</w:t>
        </w:r>
      </w:hyperlink>
      <w:ins w:id="783" w:author="Richard Haynes" w:date="2021-01-30T14:24:00Z">
        <w:r>
          <w:fldChar w:fldCharType="end"/>
        </w:r>
      </w:ins>
      <w:ins w:id="784" w:author="Martin Landray" w:date="2021-02-02T19:27:00Z">
        <w:r w:rsidR="0076075F">
          <w:t xml:space="preserve"> </w:t>
        </w:r>
      </w:ins>
      <w:ins w:id="785" w:author="Richard Haynes" w:date="2021-01-30T14:24:00Z">
        <w:r>
          <w:t>DMF is licensed to treat relapsing remitting multiple sclerosis and plaque psoriasis as a long-term immunomodulatory agent and is generally well-tolerated</w:t>
        </w:r>
      </w:ins>
      <w:ins w:id="786" w:author="Richard Haynes" w:date="2021-02-03T11:31:00Z">
        <w:r w:rsidR="002B7E87">
          <w:t xml:space="preserve"> with no major safety concerns</w:t>
        </w:r>
      </w:ins>
      <w:ins w:id="787" w:author="Richard Haynes" w:date="2021-01-30T14:25:00Z">
        <w:r>
          <w:t>.</w:t>
        </w:r>
      </w:ins>
      <w:ins w:id="788" w:author="Richard Haynes" w:date="2021-01-30T14:24:00Z">
        <w:r>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ins>
      <w:r w:rsidR="00475F95">
        <w:instrText xml:space="preserve"> ADDIN EN.CITE </w:instrText>
      </w:r>
      <w:r w:rsidR="00475F95">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475F95">
        <w:instrText xml:space="preserve"> ADDIN EN.CITE.DATA </w:instrText>
      </w:r>
      <w:r w:rsidR="00475F95">
        <w:fldChar w:fldCharType="end"/>
      </w:r>
      <w:ins w:id="789" w:author="Richard Haynes" w:date="2021-01-30T14:24:00Z">
        <w:r>
          <w:fldChar w:fldCharType="separate"/>
        </w:r>
      </w:ins>
      <w:hyperlink w:anchor="_ENREF_32" w:tooltip="Bomprezzi, 2015 #2" w:history="1">
        <w:r w:rsidR="00475F95" w:rsidRPr="00475F95">
          <w:rPr>
            <w:noProof/>
            <w:vertAlign w:val="superscript"/>
          </w:rPr>
          <w:t>32</w:t>
        </w:r>
      </w:hyperlink>
      <w:r w:rsidR="00475F95" w:rsidRPr="00475F95">
        <w:rPr>
          <w:noProof/>
          <w:vertAlign w:val="superscript"/>
        </w:rPr>
        <w:t>,</w:t>
      </w:r>
      <w:hyperlink w:anchor="_ENREF_33" w:tooltip="Mrowietz, 2017 #3" w:history="1">
        <w:r w:rsidR="00475F95" w:rsidRPr="00475F95">
          <w:rPr>
            <w:noProof/>
            <w:vertAlign w:val="superscript"/>
          </w:rPr>
          <w:t>33</w:t>
        </w:r>
      </w:hyperlink>
      <w:ins w:id="790" w:author="Richard Haynes" w:date="2021-01-30T14:24:00Z">
        <w:r>
          <w:fldChar w:fldCharType="end"/>
        </w:r>
        <w:r>
          <w:t xml:space="preserve"> The UK COVID-19 Therapeutics Advisory Panel has recommended that RECOVERY </w:t>
        </w:r>
      </w:ins>
      <w:ins w:id="791" w:author="Richard Haynes" w:date="2021-01-31T11:07:00Z">
        <w:r w:rsidR="00A7446B" w:rsidRPr="00A7446B">
          <w:t xml:space="preserve">investigate the </w:t>
        </w:r>
        <w:r w:rsidR="00A7446B" w:rsidRPr="00A7446B">
          <w:rPr>
            <w:bCs w:val="0"/>
          </w:rPr>
          <w:t xml:space="preserve">safety and </w:t>
        </w:r>
        <w:r w:rsidR="00A7446B" w:rsidRPr="00A7446B">
          <w:t>efficacy of DMF in a</w:t>
        </w:r>
        <w:r w:rsidR="00A7446B" w:rsidRPr="00A7446B">
          <w:rPr>
            <w:bCs w:val="0"/>
          </w:rPr>
          <w:t>n early</w:t>
        </w:r>
        <w:r w:rsidR="00A7446B" w:rsidRPr="00A7446B">
          <w:t xml:space="preserve"> phase </w:t>
        </w:r>
        <w:r w:rsidR="00A7446B" w:rsidRPr="00A7446B">
          <w:rPr>
            <w:bCs w:val="0"/>
          </w:rPr>
          <w:t>assessment among</w:t>
        </w:r>
        <w:r w:rsidR="00A7446B" w:rsidRPr="00A7446B">
          <w:t xml:space="preserve"> patients hospitalised with COVID-19.</w:t>
        </w:r>
      </w:ins>
    </w:p>
    <w:p w14:paraId="399204D6" w14:textId="77777777" w:rsidR="001D1931" w:rsidRPr="001D1931" w:rsidRDefault="001D1931" w:rsidP="001D1931"/>
    <w:p w14:paraId="0C2E08F4" w14:textId="5A90C850" w:rsidR="00AC4FBC" w:rsidRDefault="00BC0301" w:rsidP="008F69C6">
      <w:r>
        <w:rPr>
          <w:b/>
        </w:rPr>
        <w:t xml:space="preserve">[UK only] Baricitinib: </w:t>
      </w:r>
      <w:r>
        <w:t>Baricitinib is a JAK (Janus kinase) 1/2 inhibitor licensed for the treatment of rheumatoid arthritis and atopic dermatitis. JAK 1/2 inhibition prevents downstream phosphorylation (and hence activation) of STAT (signal transducers and activators of transcript</w:t>
      </w:r>
      <w:r w:rsidR="00BB2E61">
        <w:t>ion</w:t>
      </w:r>
      <w:r>
        <w:t xml:space="preserve">). The JAK-STAT pathway  mediates the effect of several interleukins (including IL-6), so JAK inhibitors </w:t>
      </w:r>
      <w:r w:rsidR="00AC4FBC">
        <w:t>reduce the cascade of inflammatory mediators that derive from IL-6 activation of its receptor. Baricitinib also binds tyrosine kinase 2, preventing its activation.</w:t>
      </w:r>
      <w:hyperlink w:anchor="_ENREF_34" w:tooltip="Bronte, 2020 #3042" w:history="1">
        <w:r w:rsidR="00475F95">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475F95">
          <w:instrText xml:space="preserve"> ADDIN EN.CITE </w:instrText>
        </w:r>
        <w:r w:rsidR="00475F95">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475F95">
          <w:instrText xml:space="preserve"> ADDIN EN.CITE.DATA </w:instrText>
        </w:r>
        <w:r w:rsidR="00475F95">
          <w:fldChar w:fldCharType="end"/>
        </w:r>
        <w:r w:rsidR="00475F95">
          <w:fldChar w:fldCharType="separate"/>
        </w:r>
        <w:r w:rsidR="00475F95" w:rsidRPr="00475F95">
          <w:rPr>
            <w:noProof/>
            <w:vertAlign w:val="superscript"/>
          </w:rPr>
          <w:t>34</w:t>
        </w:r>
        <w:r w:rsidR="00475F95">
          <w:fldChar w:fldCharType="end"/>
        </w:r>
      </w:hyperlink>
      <w:r w:rsidR="00AC4FBC">
        <w:t xml:space="preserve"> Recent genetic data support a causal link between high tyrosine kinase expression (hence activity) and severe COVID-19.</w:t>
      </w:r>
      <w:hyperlink w:anchor="_ENREF_35" w:tooltip="Pairo-Castineira, 2020 #3041" w:history="1">
        <w:r w:rsidR="00475F95">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475F95">
          <w:instrText xml:space="preserve"> ADDIN EN.CITE </w:instrText>
        </w:r>
        <w:r w:rsidR="00475F95">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475F95">
          <w:instrText xml:space="preserve"> ADDIN EN.CITE.DATA </w:instrText>
        </w:r>
        <w:r w:rsidR="00475F95">
          <w:fldChar w:fldCharType="end"/>
        </w:r>
        <w:r w:rsidR="00475F95">
          <w:fldChar w:fldCharType="separate"/>
        </w:r>
        <w:r w:rsidR="00475F95" w:rsidRPr="00475F95">
          <w:rPr>
            <w:noProof/>
            <w:vertAlign w:val="superscript"/>
          </w:rPr>
          <w:t>35</w:t>
        </w:r>
        <w:r w:rsidR="00475F95">
          <w:fldChar w:fldCharType="end"/>
        </w:r>
      </w:hyperlink>
      <w:r w:rsidR="00AC4FBC">
        <w:t xml:space="preserve"> Baricitinib was tested in the Adaptive Covid-19 Treatment Trial-2 and </w:t>
      </w:r>
      <w:r w:rsidR="003038F1">
        <w:t xml:space="preserve">was </w:t>
      </w:r>
      <w:r w:rsidR="00AC4FBC">
        <w:t>shown to improve time to recovery (rate ratio for recovery 1.16, 95% CI 1.01-1.32). 28-day mortality was 5.1% among participants allocated baricitinib compared to 7.8% allocated placebo (HR 0.65, 95% CI 0.39-1.09).</w:t>
      </w:r>
      <w:hyperlink w:anchor="_ENREF_36" w:tooltip="Kalil, 2020 #3040" w:history="1">
        <w:r w:rsidR="00475F95">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475F95">
          <w:instrText xml:space="preserve"> ADDIN EN.CITE </w:instrText>
        </w:r>
        <w:r w:rsidR="00475F95">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475F95">
          <w:instrText xml:space="preserve"> ADDIN EN.CITE.DATA </w:instrText>
        </w:r>
        <w:r w:rsidR="00475F95">
          <w:fldChar w:fldCharType="end"/>
        </w:r>
        <w:r w:rsidR="00475F95">
          <w:fldChar w:fldCharType="separate"/>
        </w:r>
        <w:r w:rsidR="00475F95" w:rsidRPr="00475F95">
          <w:rPr>
            <w:noProof/>
            <w:vertAlign w:val="superscript"/>
          </w:rPr>
          <w:t>36</w:t>
        </w:r>
        <w:r w:rsidR="00475F95">
          <w:fldChar w:fldCharType="end"/>
        </w:r>
      </w:hyperlink>
      <w:r w:rsidR="00AC4FBC">
        <w:t xml:space="preserve"> Serious adverse events were less frequent among participants allocated baricitinib (16.0% vs. 21.0%; p=0.03). </w:t>
      </w:r>
    </w:p>
    <w:p w14:paraId="23B49502" w14:textId="4707AABE" w:rsidR="009E4554" w:rsidRPr="00BC0301" w:rsidRDefault="00AC4FBC" w:rsidP="008F69C6">
      <w:r>
        <w:t xml:space="preserve"> </w:t>
      </w:r>
    </w:p>
    <w:p w14:paraId="14196EB8" w14:textId="5227D0F0"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37" w:tooltip="Eleftheriou, 2014 #831" w:history="1">
        <w:r w:rsidR="00475F95">
          <w:fldChar w:fldCharType="begin"/>
        </w:r>
        <w:r w:rsidR="00475F95">
          <w:instrText xml:space="preserve"> ADDIN EN.CITE &lt;EndNote&gt;&lt;Cite&gt;&lt;Author&gt;Eleftheriou&lt;/Author&gt;&lt;Year&gt;2014&lt;/Year&gt;&lt;RecNum&gt;831&lt;/RecNum&gt;&lt;DisplayText&gt;&lt;style face="superscript"&gt;37&lt;/style&gt;&lt;/DisplayText&gt;&lt;record&gt;&lt;rec-number&gt;831&lt;/rec-number&gt;&lt;foreign-keys&gt;&lt;key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475F95">
          <w:fldChar w:fldCharType="separate"/>
        </w:r>
        <w:r w:rsidR="00475F95" w:rsidRPr="00475F95">
          <w:rPr>
            <w:noProof/>
            <w:vertAlign w:val="superscript"/>
          </w:rPr>
          <w:t>37</w:t>
        </w:r>
        <w:r w:rsidR="00475F95">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w:t>
      </w:r>
      <w:r w:rsidR="008F69C6" w:rsidRPr="00321882">
        <w:lastRenderedPageBreak/>
        <w:t>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6ADC9D09"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NCw5LDM4PC9zdHlsZT48L0Rpc3BsYXlUZXh0PjxyZWNvcmQ+PHJlYy1udW1iZXI+Mjk5NjwvcmVj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75F95">
        <w:instrText xml:space="preserve"> ADDIN EN.CITE </w:instrText>
      </w:r>
      <w:r w:rsidR="00475F95">
        <w:fldChar w:fldCharType="begin">
          <w:fldData xml:space="preserve">PEVuZE5vdGU+PENpdGU+PEF1dGhvcj5aaGFuZzwvQXV0aG9yPjxZZWFyPjIwMjA8L1llYXI+PFJl
Y051bT4yOTk2PC9SZWNOdW0+PERpc3BsYXlUZXh0PjxzdHlsZSBmYWNlPSJzdXBlcnNjcmlwdCI+
NCw5LDM4PC9zdHlsZT48L0Rpc3BsYXlUZXh0PjxyZWNvcmQ+PHJlYy1udW1iZXI+Mjk5NjwvcmVj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75F95">
        <w:instrText xml:space="preserve"> ADDIN EN.CITE.DATA </w:instrText>
      </w:r>
      <w:r w:rsidR="00475F95">
        <w:fldChar w:fldCharType="end"/>
      </w:r>
      <w:r w:rsidR="00472D4D">
        <w:fldChar w:fldCharType="separate"/>
      </w:r>
      <w:hyperlink w:anchor="_ENREF_4" w:tooltip="Wang, 2020 #2854" w:history="1">
        <w:r w:rsidR="00475F95" w:rsidRPr="00475F95">
          <w:rPr>
            <w:noProof/>
            <w:vertAlign w:val="superscript"/>
          </w:rPr>
          <w:t>4</w:t>
        </w:r>
      </w:hyperlink>
      <w:r w:rsidR="00475F95" w:rsidRPr="00475F95">
        <w:rPr>
          <w:noProof/>
          <w:vertAlign w:val="superscript"/>
        </w:rPr>
        <w:t>,</w:t>
      </w:r>
      <w:hyperlink w:anchor="_ENREF_9" w:tooltip="Zhou, 2020 #3000" w:history="1">
        <w:r w:rsidR="00475F95" w:rsidRPr="00475F95">
          <w:rPr>
            <w:noProof/>
            <w:vertAlign w:val="superscript"/>
          </w:rPr>
          <w:t>9</w:t>
        </w:r>
      </w:hyperlink>
      <w:r w:rsidR="00475F95" w:rsidRPr="00475F95">
        <w:rPr>
          <w:noProof/>
          <w:vertAlign w:val="superscript"/>
        </w:rPr>
        <w:t>,</w:t>
      </w:r>
      <w:hyperlink w:anchor="_ENREF_38" w:tooltip="Zhang, 2020 #2996" w:history="1">
        <w:r w:rsidR="00475F95" w:rsidRPr="00475F95">
          <w:rPr>
            <w:noProof/>
            <w:vertAlign w:val="superscript"/>
          </w:rPr>
          <w:t>38</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MzgsMzk8L3N0eWxlPjwvRGlzcGxheVRleHQ+PHJlY29yZD48cmVjLW51bWJlcj4yOTk2PC9yZWMt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75F95">
        <w:instrText xml:space="preserve"> ADDIN EN.CITE </w:instrText>
      </w:r>
      <w:r w:rsidR="00475F95">
        <w:fldChar w:fldCharType="begin">
          <w:fldData xml:space="preserve">PEVuZE5vdGU+PENpdGU+PEF1dGhvcj5aaGFuZzwvQXV0aG9yPjxZZWFyPjIwMjA8L1llYXI+PFJl
Y051bT4yOTk2PC9SZWNOdW0+PERpc3BsYXlUZXh0PjxzdHlsZSBmYWNlPSJzdXBlcnNjcmlwdCI+
MzgsMzk8L3N0eWxlPjwvRGlzcGxheVRleHQ+PHJlY29yZD48cmVjLW51bWJlcj4yOTk2PC9yZWMt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75F95">
        <w:instrText xml:space="preserve"> ADDIN EN.CITE.DATA </w:instrText>
      </w:r>
      <w:r w:rsidR="00475F95">
        <w:fldChar w:fldCharType="end"/>
      </w:r>
      <w:r w:rsidR="007F3FD0">
        <w:fldChar w:fldCharType="separate"/>
      </w:r>
      <w:hyperlink w:anchor="_ENREF_38" w:tooltip="Zhang, 2020 #2996" w:history="1">
        <w:r w:rsidR="00475F95" w:rsidRPr="00475F95">
          <w:rPr>
            <w:noProof/>
            <w:vertAlign w:val="superscript"/>
          </w:rPr>
          <w:t>38</w:t>
        </w:r>
      </w:hyperlink>
      <w:r w:rsidR="00475F95" w:rsidRPr="00475F95">
        <w:rPr>
          <w:noProof/>
          <w:vertAlign w:val="superscript"/>
        </w:rPr>
        <w:t>,</w:t>
      </w:r>
      <w:hyperlink w:anchor="_ENREF_39" w:tooltip="Zhang, 2020 #93" w:history="1">
        <w:r w:rsidR="00475F95" w:rsidRPr="00475F95">
          <w:rPr>
            <w:noProof/>
            <w:vertAlign w:val="superscript"/>
          </w:rPr>
          <w:t>39</w:t>
        </w:r>
      </w:hyperlink>
      <w:r w:rsidR="007F3FD0">
        <w:fldChar w:fldCharType="end"/>
      </w:r>
      <w:r w:rsidR="00CA2F0D">
        <w:t xml:space="preserve"> IL</w:t>
      </w:r>
      <w:r>
        <w:t xml:space="preserve">-6 inhibitors have not been evaluated for the treatment of COVID-19 in randomised controlled trials. </w:t>
      </w:r>
    </w:p>
    <w:p w14:paraId="7FF427BE" w14:textId="69E6CD7B" w:rsidR="00CE1CFC" w:rsidRDefault="00CE1CFC" w:rsidP="00F123A0"/>
    <w:p w14:paraId="31BE91CA" w14:textId="2B06C283" w:rsidR="00BC0301" w:rsidRPr="009E4554" w:rsidRDefault="00BC0301" w:rsidP="00BC0301">
      <w:r>
        <w:rPr>
          <w:b/>
        </w:rPr>
        <w:t xml:space="preserve">[UK only] Anakinra: </w:t>
      </w:r>
      <w:r w:rsidR="00FC62C9" w:rsidRPr="00235E3D">
        <w:t>Anakinra is an antagonist of the interleukin-1 receptor licensed for the treatment of rheumatoid arthritis, periodic fever syndromes and Still’s disease</w:t>
      </w:r>
      <w:r w:rsidR="00FC62C9">
        <w:rPr>
          <w:bCs w:val="0"/>
        </w:rPr>
        <w:t xml:space="preserve">. </w:t>
      </w:r>
      <w:r w:rsidR="00FC62C9" w:rsidRPr="00FB4B64">
        <w:t>Anakinra is widely used in several paediatric conditions with hyperinflammation including macrophage activation syndrome, systemic JIA and autoinflammatory disorders.</w:t>
      </w:r>
      <w:hyperlink w:anchor="_ENREF_40" w:tooltip="Henderson, 2020 #3044" w:history="1">
        <w:r w:rsidR="00475F95">
          <w:rPr>
            <w:bCs w:val="0"/>
          </w:rPr>
          <w:fldChar w:fldCharType="begin">
            <w:fldData xml:space="preserve">PEVuZE5vdGU+PENpdGU+PEF1dGhvcj5IZW5kZXJzb248L0F1dGhvcj48WWVhcj4yMDIwPC9ZZWFy
PjxSZWNOdW0+MzA0NDwvUmVjTnVtPjxEaXNwbGF5VGV4dD48c3R5bGUgZmFjZT0ic3VwZXJzY3Jp
cHQiPjQwPC9zdHlsZT48L0Rpc3BsYXlUZXh0PjxyZWNvcmQ+PHJlYy1udW1iZXI+MzA0NDwvcmVj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475F95">
          <w:rPr>
            <w:bCs w:val="0"/>
          </w:rPr>
          <w:instrText xml:space="preserve"> ADDIN EN.CITE </w:instrText>
        </w:r>
        <w:r w:rsidR="00475F95">
          <w:rPr>
            <w:bCs w:val="0"/>
          </w:rPr>
          <w:fldChar w:fldCharType="begin">
            <w:fldData xml:space="preserve">PEVuZE5vdGU+PENpdGU+PEF1dGhvcj5IZW5kZXJzb248L0F1dGhvcj48WWVhcj4yMDIwPC9ZZWFy
PjxSZWNOdW0+MzA0NDwvUmVjTnVtPjxEaXNwbGF5VGV4dD48c3R5bGUgZmFjZT0ic3VwZXJzY3Jp
cHQiPjQwPC9zdHlsZT48L0Rpc3BsYXlUZXh0PjxyZWNvcmQ+PHJlYy1udW1iZXI+MzA0NDwvcmVj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475F95">
          <w:rPr>
            <w:bCs w:val="0"/>
          </w:rPr>
          <w:instrText xml:space="preserve"> ADDIN EN.CITE.DATA </w:instrText>
        </w:r>
        <w:r w:rsidR="00475F95">
          <w:rPr>
            <w:bCs w:val="0"/>
          </w:rPr>
        </w:r>
        <w:r w:rsidR="00475F95">
          <w:rPr>
            <w:bCs w:val="0"/>
          </w:rPr>
          <w:fldChar w:fldCharType="end"/>
        </w:r>
        <w:r w:rsidR="00475F95">
          <w:rPr>
            <w:bCs w:val="0"/>
          </w:rPr>
        </w:r>
        <w:r w:rsidR="00475F95">
          <w:rPr>
            <w:bCs w:val="0"/>
          </w:rPr>
          <w:fldChar w:fldCharType="separate"/>
        </w:r>
        <w:r w:rsidR="00475F95" w:rsidRPr="00475F95">
          <w:rPr>
            <w:bCs w:val="0"/>
            <w:noProof/>
            <w:vertAlign w:val="superscript"/>
          </w:rPr>
          <w:t>40</w:t>
        </w:r>
        <w:r w:rsidR="00475F95">
          <w:rPr>
            <w:bCs w:val="0"/>
          </w:rPr>
          <w:fldChar w:fldCharType="end"/>
        </w:r>
      </w:hyperlink>
      <w:r w:rsidR="00FC62C9" w:rsidRPr="00FB4B64">
        <w:t xml:space="preserve"> </w:t>
      </w:r>
      <w:r w:rsidR="00FC62C9">
        <w:rPr>
          <w:bCs w:val="0"/>
        </w:rPr>
        <w:t xml:space="preserve"> </w:t>
      </w:r>
      <w:r w:rsidR="00FC62C9" w:rsidRPr="00FB4B64">
        <w:t xml:space="preserve">The hyperinflammatory syndrome associated with COVID-19 in children (PIMS-TS) is characterised by high inflammatory markers and wide range of elevated cytokines. Immunomodulatory therapy with IL-1 inhibition using anakinra </w:t>
      </w:r>
      <w:r w:rsidR="00FC62C9">
        <w:rPr>
          <w:bCs w:val="0"/>
        </w:rPr>
        <w:t>has been used</w:t>
      </w:r>
      <w:r w:rsidR="00FC62C9" w:rsidRPr="00FB4B64">
        <w:t xml:space="preserve"> in</w:t>
      </w:r>
      <w:r w:rsidR="00FC62C9">
        <w:rPr>
          <w:bCs w:val="0"/>
        </w:rPr>
        <w:t xml:space="preserve"> the</w:t>
      </w:r>
      <w:r w:rsidR="00FC62C9" w:rsidRPr="00FB4B64">
        <w:t xml:space="preserve"> management of the children with PIMS-TS</w:t>
      </w:r>
      <w:r w:rsidR="00FC62C9">
        <w:rPr>
          <w:bCs w:val="0"/>
        </w:rPr>
        <w:t>,</w:t>
      </w:r>
      <w:hyperlink w:anchor="_ENREF_41" w:tooltip="Lee, 2020 #3045" w:history="1">
        <w:r w:rsidR="00475F95">
          <w:rPr>
            <w:bCs w:val="0"/>
          </w:rPr>
          <w:fldChar w:fldCharType="begin">
            <w:fldData xml:space="preserve">PEVuZE5vdGU+PENpdGU+PEF1dGhvcj5MZWU8L0F1dGhvcj48WWVhcj4yMDIwPC9ZZWFyPjxSZWNO
dW0+MzA0NTwvUmVjTnVtPjxEaXNwbGF5VGV4dD48c3R5bGUgZmFjZT0ic3VwZXJzY3JpcHQiPjQx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475F95">
          <w:rPr>
            <w:bCs w:val="0"/>
          </w:rPr>
          <w:instrText xml:space="preserve"> ADDIN EN.CITE </w:instrText>
        </w:r>
        <w:r w:rsidR="00475F95">
          <w:rPr>
            <w:bCs w:val="0"/>
          </w:rPr>
          <w:fldChar w:fldCharType="begin">
            <w:fldData xml:space="preserve">PEVuZE5vdGU+PENpdGU+PEF1dGhvcj5MZWU8L0F1dGhvcj48WWVhcj4yMDIwPC9ZZWFyPjxSZWNO
dW0+MzA0NTwvUmVjTnVtPjxEaXNwbGF5VGV4dD48c3R5bGUgZmFjZT0ic3VwZXJzY3JpcHQiPjQx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475F95">
          <w:rPr>
            <w:bCs w:val="0"/>
          </w:rPr>
          <w:instrText xml:space="preserve"> ADDIN EN.CITE.DATA </w:instrText>
        </w:r>
        <w:r w:rsidR="00475F95">
          <w:rPr>
            <w:bCs w:val="0"/>
          </w:rPr>
        </w:r>
        <w:r w:rsidR="00475F95">
          <w:rPr>
            <w:bCs w:val="0"/>
          </w:rPr>
          <w:fldChar w:fldCharType="end"/>
        </w:r>
        <w:r w:rsidR="00475F95">
          <w:rPr>
            <w:bCs w:val="0"/>
          </w:rPr>
        </w:r>
        <w:r w:rsidR="00475F95">
          <w:rPr>
            <w:bCs w:val="0"/>
          </w:rPr>
          <w:fldChar w:fldCharType="separate"/>
        </w:r>
        <w:r w:rsidR="00475F95" w:rsidRPr="00475F95">
          <w:rPr>
            <w:bCs w:val="0"/>
            <w:noProof/>
            <w:vertAlign w:val="superscript"/>
          </w:rPr>
          <w:t>41</w:t>
        </w:r>
        <w:r w:rsidR="00475F95">
          <w:rPr>
            <w:bCs w:val="0"/>
          </w:rPr>
          <w:fldChar w:fldCharType="end"/>
        </w:r>
      </w:hyperlink>
      <w:r w:rsidR="00FC62C9">
        <w:rPr>
          <w:bCs w:val="0"/>
        </w:rPr>
        <w:t xml:space="preserve"> but controlled trials are lacking</w:t>
      </w:r>
      <w:r w:rsidR="00FC62C9" w:rsidRPr="00FB4B64">
        <w:t>. Anakinra has been shown to be safe</w:t>
      </w:r>
      <w:r w:rsidR="00FC62C9">
        <w:rPr>
          <w:bCs w:val="0"/>
        </w:rPr>
        <w:t xml:space="preserve"> in sepsis and has a short half-</w:t>
      </w:r>
      <w:r w:rsidR="00FC62C9" w:rsidRPr="00FB4B64">
        <w:t xml:space="preserve">life </w:t>
      </w:r>
      <w:r w:rsidR="00FC62C9">
        <w:rPr>
          <w:bCs w:val="0"/>
        </w:rPr>
        <w:t>which may be advantageous for use in</w:t>
      </w:r>
      <w:r w:rsidR="00FC62C9" w:rsidRPr="00FB4B64">
        <w:t xml:space="preserve"> very ill children with PIMS-TS.</w:t>
      </w:r>
    </w:p>
    <w:p w14:paraId="5665CA5D" w14:textId="77777777" w:rsidR="00BC0301" w:rsidRDefault="00BC0301" w:rsidP="00F123A0"/>
    <w:p w14:paraId="21A6EBD4" w14:textId="13595149" w:rsidR="00B53D60" w:rsidRPr="005A7168" w:rsidRDefault="00271D52" w:rsidP="00B53D60">
      <w:pPr>
        <w:spacing w:before="100" w:beforeAutospacing="1" w:after="100" w:afterAutospacing="1"/>
        <w:rPr>
          <w:rFonts w:eastAsia="Times New Roman"/>
        </w:rPr>
      </w:pPr>
      <w:r w:rsidDel="00271D52">
        <w:rPr>
          <w:b/>
        </w:rPr>
        <w:t xml:space="preserve"> </w:t>
      </w:r>
      <w:r w:rsidR="00B03281">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Ij40Miw0Mzwvc3R5bGU+PC9EaXNwbGF5VGV4dD48cmVjb3JkPjxyZWMtbnVtYmVyPjI2NjwvcmVj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475F95">
        <w:instrText xml:space="preserve"> ADDIN EN.CITE </w:instrText>
      </w:r>
      <w:r w:rsidR="00475F95">
        <w:fldChar w:fldCharType="begin">
          <w:fldData xml:space="preserve">PEVuZE5vdGU+PENpdGU+PEF1dGhvcj5MYXVzdHNlbjwvQXV0aG9yPjxZZWFyPjIwMTk8L1llYXI+
PFJlY051bT4yNjY8L1JlY051bT48RGlzcGxheVRleHQ+PHN0eWxlIGZhY2U9InN1cGVyc2NyaXB0
Ij40Miw0Mzwvc3R5bGU+PC9EaXNwbGF5VGV4dD48cmVjb3JkPjxyZWMtbnVtYmVyPjI2NjwvcmVj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475F95">
        <w:instrText xml:space="preserve"> ADDIN EN.CITE.DATA </w:instrText>
      </w:r>
      <w:r w:rsidR="00475F95">
        <w:fldChar w:fldCharType="end"/>
      </w:r>
      <w:r w:rsidR="005A7168" w:rsidRPr="005A7168">
        <w:fldChar w:fldCharType="separate"/>
      </w:r>
      <w:hyperlink w:anchor="_ENREF_42" w:tooltip="Laustsen, 2019 #266" w:history="1">
        <w:r w:rsidR="00475F95" w:rsidRPr="00475F95">
          <w:rPr>
            <w:noProof/>
            <w:vertAlign w:val="superscript"/>
          </w:rPr>
          <w:t>42</w:t>
        </w:r>
      </w:hyperlink>
      <w:r w:rsidR="00475F95" w:rsidRPr="00475F95">
        <w:rPr>
          <w:noProof/>
          <w:vertAlign w:val="superscript"/>
        </w:rPr>
        <w:t>,</w:t>
      </w:r>
      <w:hyperlink w:anchor="_ENREF_43" w:tooltip="Mulangu, 2019 #2019" w:history="1">
        <w:r w:rsidR="00475F95" w:rsidRPr="00475F95">
          <w:rPr>
            <w:noProof/>
            <w:vertAlign w:val="superscript"/>
          </w:rPr>
          <w:t>43</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NCw0NTwvc3R5bGU+PC9EaXNwbGF5VGV4dD48cmVjb3JkPjxyZWMtbnVtYmVyPjI2MTwvcmVjLW51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475F95">
        <w:rPr>
          <w:rFonts w:eastAsia="Times New Roman"/>
        </w:rPr>
        <w:instrText xml:space="preserve"> ADDIN EN.CITE </w:instrText>
      </w:r>
      <w:r w:rsidR="00475F95">
        <w:rPr>
          <w:rFonts w:eastAsia="Times New Roman"/>
        </w:rPr>
        <w:fldChar w:fldCharType="begin">
          <w:fldData xml:space="preserve">PEVuZE5vdGU+PENpdGU+PEF1dGhvcj5DYW88L0F1dGhvcj48WWVhcj4yMDIwPC9ZZWFyPjxSZWNO
dW0+MjYxPC9SZWNOdW0+PERpc3BsYXlUZXh0PjxzdHlsZSBmYWNlPSJzdXBlcnNjcmlwdCI+Miw0
NCw0NTwvc3R5bGU+PC9EaXNwbGF5VGV4dD48cmVjb3JkPjxyZWMtbnVtYmVyPjI2MTwvcmVjLW51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475F95">
        <w:rPr>
          <w:rFonts w:eastAsia="Times New Roman"/>
        </w:rPr>
        <w:instrText xml:space="preserve"> ADDIN EN.CITE.DATA </w:instrText>
      </w:r>
      <w:r w:rsidR="00475F95">
        <w:rPr>
          <w:rFonts w:eastAsia="Times New Roman"/>
        </w:rPr>
      </w:r>
      <w:r w:rsidR="00475F95">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475F95" w:rsidRPr="00475F95">
          <w:rPr>
            <w:rFonts w:eastAsia="Times New Roman"/>
            <w:noProof/>
            <w:vertAlign w:val="superscript"/>
          </w:rPr>
          <w:t>2</w:t>
        </w:r>
      </w:hyperlink>
      <w:r w:rsidR="00475F95" w:rsidRPr="00475F95">
        <w:rPr>
          <w:rFonts w:eastAsia="Times New Roman"/>
          <w:noProof/>
          <w:vertAlign w:val="superscript"/>
        </w:rPr>
        <w:t>,</w:t>
      </w:r>
      <w:hyperlink w:anchor="_ENREF_44" w:tooltip="Cao, 2020 #261" w:history="1">
        <w:r w:rsidR="00475F95" w:rsidRPr="00475F95">
          <w:rPr>
            <w:rFonts w:eastAsia="Times New Roman"/>
            <w:noProof/>
            <w:vertAlign w:val="superscript"/>
          </w:rPr>
          <w:t>44</w:t>
        </w:r>
      </w:hyperlink>
      <w:r w:rsidR="00475F95" w:rsidRPr="00475F95">
        <w:rPr>
          <w:rFonts w:eastAsia="Times New Roman"/>
          <w:noProof/>
          <w:vertAlign w:val="superscript"/>
        </w:rPr>
        <w:t>,</w:t>
      </w:r>
      <w:hyperlink w:anchor="_ENREF_45" w:tooltip="Zost, 2020 #262" w:history="1">
        <w:r w:rsidR="00475F95" w:rsidRPr="00475F95">
          <w:rPr>
            <w:rFonts w:eastAsia="Times New Roman"/>
            <w:noProof/>
            <w:vertAlign w:val="superscript"/>
          </w:rPr>
          <w:t>45</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C597DAA"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NDYsNDc8L3N0eWxlPjwvRGlzcGxheVRleHQ+PHJlY29yZD48cmVjLW51bWJlcj4yNjU8L3JlYy1u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475F95">
        <w:instrText xml:space="preserve"> ADDIN EN.CITE </w:instrText>
      </w:r>
      <w:r w:rsidR="00475F95">
        <w:fldChar w:fldCharType="begin">
          <w:fldData xml:space="preserve">PEVuZE5vdGU+PENpdGU+PEF1dGhvcj5IYW5zZW48L0F1dGhvcj48WWVhcj4yMDIwPC9ZZWFyPjxS
ZWNOdW0+MjY1PC9SZWNOdW0+PERpc3BsYXlUZXh0PjxzdHlsZSBmYWNlPSJzdXBlcnNjcmlwdCI+
NDYsNDc8L3N0eWxlPjwvRGlzcGxheVRleHQ+PHJlY29yZD48cmVjLW51bWJlcj4yNjU8L3JlYy1u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475F95">
        <w:instrText xml:space="preserve"> ADDIN EN.CITE.DATA </w:instrText>
      </w:r>
      <w:r w:rsidR="00475F95">
        <w:fldChar w:fldCharType="end"/>
      </w:r>
      <w:r w:rsidR="005A7168" w:rsidRPr="005A7168">
        <w:fldChar w:fldCharType="separate"/>
      </w:r>
      <w:hyperlink w:anchor="_ENREF_46" w:tooltip="Hansen, 2020 #265" w:history="1">
        <w:r w:rsidR="00475F95" w:rsidRPr="00475F95">
          <w:rPr>
            <w:noProof/>
            <w:vertAlign w:val="superscript"/>
          </w:rPr>
          <w:t>46</w:t>
        </w:r>
      </w:hyperlink>
      <w:r w:rsidR="00475F95" w:rsidRPr="00475F95">
        <w:rPr>
          <w:noProof/>
          <w:vertAlign w:val="superscript"/>
        </w:rPr>
        <w:t>,</w:t>
      </w:r>
      <w:hyperlink w:anchor="_ENREF_47" w:tooltip="Regeneron Pharmaceuticals Inc., 2020 #2314" w:history="1">
        <w:r w:rsidR="00475F95" w:rsidRPr="00475F95">
          <w:rPr>
            <w:noProof/>
            <w:vertAlign w:val="superscript"/>
          </w:rPr>
          <w:t>47</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48" w:tooltip="Baum, 2020 #264" w:history="1">
        <w:r w:rsidR="00475F95" w:rsidRPr="005A7168">
          <w:rPr>
            <w:rFonts w:eastAsia="Times New Roman"/>
          </w:rPr>
          <w:fldChar w:fldCharType="begin"/>
        </w:r>
        <w:r w:rsidR="00475F95">
          <w:rPr>
            <w:rFonts w:eastAsia="Times New Roman"/>
          </w:rPr>
          <w:instrText xml:space="preserve"> ADDIN EN.CITE &lt;EndNote&gt;&lt;Cite&gt;&lt;Author&gt;Baum&lt;/Author&gt;&lt;Year&gt;2020&lt;/Year&gt;&lt;RecNum&gt;264&lt;/RecNum&gt;&lt;DisplayText&gt;&lt;style face="superscript"&gt;48&lt;/style&gt;&lt;/DisplayText&gt;&lt;record&gt;&lt;rec-number&gt;264&lt;/rec-number&gt;&lt;foreign-keys&gt;&lt;key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475F95" w:rsidRPr="005A7168">
          <w:rPr>
            <w:rFonts w:eastAsia="Times New Roman"/>
          </w:rPr>
          <w:fldChar w:fldCharType="separate"/>
        </w:r>
        <w:r w:rsidR="00475F95" w:rsidRPr="00475F95">
          <w:rPr>
            <w:rFonts w:eastAsia="Times New Roman"/>
            <w:noProof/>
            <w:vertAlign w:val="superscript"/>
          </w:rPr>
          <w:t>48</w:t>
        </w:r>
        <w:r w:rsidR="00475F95"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68761FB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49" w:tooltip="Desborough, 2020 #2" w:history="1">
        <w:r w:rsidR="00475F95">
          <w:rPr>
            <w:bCs w:val="0"/>
          </w:rPr>
          <w:fldChar w:fldCharType="begin">
            <w:fldData xml:space="preserve">PEVuZE5vdGU+PENpdGU+PEF1dGhvcj5EZXNib3JvdWdoPC9BdXRob3I+PFllYXI+MjAyMDwvWWVh
cj48UmVjTnVtPjI8L1JlY051bT48RGlzcGxheVRleHQ+PHN0eWxlIGZhY2U9InN1cGVyc2NyaXB0
Ij40OTwvc3R5bGU+PC9EaXNwbGF5VGV4dD48cmVjb3JkPjxyZWMtbnVtYmVyPjI8L3JlYy1udW1i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475F95">
          <w:rPr>
            <w:bCs w:val="0"/>
          </w:rPr>
          <w:instrText xml:space="preserve"> ADDIN EN.CITE </w:instrText>
        </w:r>
        <w:r w:rsidR="00475F95">
          <w:rPr>
            <w:bCs w:val="0"/>
          </w:rPr>
          <w:fldChar w:fldCharType="begin">
            <w:fldData xml:space="preserve">PEVuZE5vdGU+PENpdGU+PEF1dGhvcj5EZXNib3JvdWdoPC9BdXRob3I+PFllYXI+MjAyMDwvWWVh
cj48UmVjTnVtPjI8L1JlY051bT48RGlzcGxheVRleHQ+PHN0eWxlIGZhY2U9InN1cGVyc2NyaXB0
Ij40OTwvc3R5bGU+PC9EaXNwbGF5VGV4dD48cmVjb3JkPjxyZWMtbnVtYmVyPjI8L3JlYy1udW1i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475F95">
          <w:rPr>
            <w:bCs w:val="0"/>
          </w:rPr>
          <w:instrText xml:space="preserve"> ADDIN EN.CITE.DATA </w:instrText>
        </w:r>
        <w:r w:rsidR="00475F95">
          <w:rPr>
            <w:bCs w:val="0"/>
          </w:rPr>
        </w:r>
        <w:r w:rsidR="00475F95">
          <w:rPr>
            <w:bCs w:val="0"/>
          </w:rPr>
          <w:fldChar w:fldCharType="end"/>
        </w:r>
        <w:r w:rsidR="00475F95">
          <w:rPr>
            <w:bCs w:val="0"/>
          </w:rPr>
        </w:r>
        <w:r w:rsidR="00475F95">
          <w:rPr>
            <w:bCs w:val="0"/>
          </w:rPr>
          <w:fldChar w:fldCharType="separate"/>
        </w:r>
        <w:r w:rsidR="00475F95" w:rsidRPr="00475F95">
          <w:rPr>
            <w:bCs w:val="0"/>
            <w:noProof/>
            <w:vertAlign w:val="superscript"/>
          </w:rPr>
          <w:t>49</w:t>
        </w:r>
        <w:r w:rsidR="00475F95">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w:t>
      </w:r>
      <w:r w:rsidR="00503013">
        <w:rPr>
          <w:bCs w:val="0"/>
        </w:rPr>
        <w:lastRenderedPageBreak/>
        <w:t xml:space="preserve">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49" w:tooltip="Desborough, 2020 #2" w:history="1">
        <w:r w:rsidR="00475F95">
          <w:rPr>
            <w:bCs w:val="0"/>
          </w:rPr>
          <w:fldChar w:fldCharType="begin">
            <w:fldData xml:space="preserve">PEVuZE5vdGU+PENpdGU+PEF1dGhvcj5EZXNib3JvdWdoPC9BdXRob3I+PFllYXI+MjAyMDwvWWVh
cj48UmVjTnVtPjI8L1JlY051bT48RGlzcGxheVRleHQ+PHN0eWxlIGZhY2U9InN1cGVyc2NyaXB0
Ij40OTwvc3R5bGU+PC9EaXNwbGF5VGV4dD48cmVjb3JkPjxyZWMtbnVtYmVyPjI8L3JlYy1udW1i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475F95">
          <w:rPr>
            <w:bCs w:val="0"/>
          </w:rPr>
          <w:instrText xml:space="preserve"> ADDIN EN.CITE </w:instrText>
        </w:r>
        <w:r w:rsidR="00475F95">
          <w:rPr>
            <w:bCs w:val="0"/>
          </w:rPr>
          <w:fldChar w:fldCharType="begin">
            <w:fldData xml:space="preserve">PEVuZE5vdGU+PENpdGU+PEF1dGhvcj5EZXNib3JvdWdoPC9BdXRob3I+PFllYXI+MjAyMDwvWWVh
cj48UmVjTnVtPjI8L1JlY051bT48RGlzcGxheVRleHQ+PHN0eWxlIGZhY2U9InN1cGVyc2NyaXB0
Ij40OTwvc3R5bGU+PC9EaXNwbGF5VGV4dD48cmVjb3JkPjxyZWMtbnVtYmVyPjI8L3JlYy1udW1i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475F95">
          <w:rPr>
            <w:bCs w:val="0"/>
          </w:rPr>
          <w:instrText xml:space="preserve"> ADDIN EN.CITE.DATA </w:instrText>
        </w:r>
        <w:r w:rsidR="00475F95">
          <w:rPr>
            <w:bCs w:val="0"/>
          </w:rPr>
        </w:r>
        <w:r w:rsidR="00475F95">
          <w:rPr>
            <w:bCs w:val="0"/>
          </w:rPr>
          <w:fldChar w:fldCharType="end"/>
        </w:r>
        <w:r w:rsidR="00475F95">
          <w:rPr>
            <w:bCs w:val="0"/>
          </w:rPr>
        </w:r>
        <w:r w:rsidR="00475F95">
          <w:rPr>
            <w:bCs w:val="0"/>
          </w:rPr>
          <w:fldChar w:fldCharType="separate"/>
        </w:r>
        <w:r w:rsidR="00475F95" w:rsidRPr="00475F95">
          <w:rPr>
            <w:bCs w:val="0"/>
            <w:noProof/>
            <w:vertAlign w:val="superscript"/>
          </w:rPr>
          <w:t>49</w:t>
        </w:r>
        <w:r w:rsidR="00475F95">
          <w:rPr>
            <w:bCs w:val="0"/>
          </w:rPr>
          <w:fldChar w:fldCharType="end"/>
        </w:r>
      </w:hyperlink>
      <w:r w:rsidR="00392BF8" w:rsidRPr="00392BF8">
        <w:rPr>
          <w:bCs w:val="0"/>
          <w:vertAlign w:val="superscript"/>
        </w:rPr>
        <w:t>,</w:t>
      </w:r>
      <w:hyperlink w:anchor="_ENREF_50" w:tooltip="Taus, 2020 #1" w:history="1">
        <w:r w:rsidR="00475F95">
          <w:rPr>
            <w:bCs w:val="0"/>
          </w:rPr>
          <w:fldChar w:fldCharType="begin">
            <w:fldData xml:space="preserve">PEVuZE5vdGU+PENpdGU+PEF1dGhvcj5UYXVzPC9BdXRob3I+PFllYXI+MjAyMDwvWWVhcj48UmVj
TnVtPjE8L1JlY051bT48RGlzcGxheVRleHQ+PHN0eWxlIGZhY2U9InN1cGVyc2NyaXB0Ij41MDwv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475F95">
          <w:rPr>
            <w:bCs w:val="0"/>
          </w:rPr>
          <w:instrText xml:space="preserve"> ADDIN EN.CITE </w:instrText>
        </w:r>
        <w:r w:rsidR="00475F95">
          <w:rPr>
            <w:bCs w:val="0"/>
          </w:rPr>
          <w:fldChar w:fldCharType="begin">
            <w:fldData xml:space="preserve">PEVuZE5vdGU+PENpdGU+PEF1dGhvcj5UYXVzPC9BdXRob3I+PFllYXI+MjAyMDwvWWVhcj48UmVj
TnVtPjE8L1JlY051bT48RGlzcGxheVRleHQ+PHN0eWxlIGZhY2U9InN1cGVyc2NyaXB0Ij41MDwv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475F95">
          <w:rPr>
            <w:bCs w:val="0"/>
          </w:rPr>
          <w:instrText xml:space="preserve"> ADDIN EN.CITE.DATA </w:instrText>
        </w:r>
        <w:r w:rsidR="00475F95">
          <w:rPr>
            <w:bCs w:val="0"/>
          </w:rPr>
        </w:r>
        <w:r w:rsidR="00475F95">
          <w:rPr>
            <w:bCs w:val="0"/>
          </w:rPr>
          <w:fldChar w:fldCharType="end"/>
        </w:r>
        <w:r w:rsidR="00475F95">
          <w:rPr>
            <w:bCs w:val="0"/>
          </w:rPr>
        </w:r>
        <w:r w:rsidR="00475F95">
          <w:rPr>
            <w:bCs w:val="0"/>
          </w:rPr>
          <w:fldChar w:fldCharType="separate"/>
        </w:r>
        <w:r w:rsidR="00475F95" w:rsidRPr="00475F95">
          <w:rPr>
            <w:bCs w:val="0"/>
            <w:noProof/>
            <w:vertAlign w:val="superscript"/>
          </w:rPr>
          <w:t>50</w:t>
        </w:r>
        <w:r w:rsidR="00475F95">
          <w:rPr>
            <w:bCs w:val="0"/>
          </w:rPr>
          <w:fldChar w:fldCharType="end"/>
        </w:r>
      </w:hyperlink>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21F816E7" w:rsidR="00A86BD1" w:rsidRDefault="00B4591A" w:rsidP="001B27CF">
      <w:pPr>
        <w:pStyle w:val="Heading2"/>
      </w:pPr>
      <w:bookmarkStart w:id="792" w:name="_Toc36962158"/>
      <w:bookmarkStart w:id="793" w:name="_Toc36962222"/>
      <w:bookmarkStart w:id="794" w:name="_Toc37064437"/>
      <w:bookmarkStart w:id="795" w:name="_Toc37107086"/>
      <w:bookmarkStart w:id="796" w:name="_Toc37107324"/>
      <w:bookmarkStart w:id="797" w:name="_Ref34817979"/>
      <w:bookmarkStart w:id="798" w:name="_Toc37107325"/>
      <w:bookmarkStart w:id="799" w:name="_Toc38099279"/>
      <w:bookmarkStart w:id="800" w:name="_Toc44674876"/>
      <w:bookmarkStart w:id="801" w:name="_Toc62398105"/>
      <w:bookmarkStart w:id="802" w:name="_Toc246777109"/>
      <w:bookmarkStart w:id="803" w:name="_Ref247428675"/>
      <w:bookmarkStart w:id="804" w:name="_Ref247429975"/>
      <w:bookmarkEnd w:id="792"/>
      <w:bookmarkEnd w:id="793"/>
      <w:bookmarkEnd w:id="794"/>
      <w:bookmarkEnd w:id="795"/>
      <w:bookmarkEnd w:id="796"/>
      <w:r>
        <w:t>A</w:t>
      </w:r>
      <w:r w:rsidR="00A86BD1">
        <w:t xml:space="preserve">ppendix </w:t>
      </w:r>
      <w:r w:rsidR="00265B14">
        <w:t>2</w:t>
      </w:r>
      <w:r w:rsidR="004D7874">
        <w:t>:</w:t>
      </w:r>
      <w:r w:rsidR="00A86BD1">
        <w:t xml:space="preserve"> Drug specific contraindications</w:t>
      </w:r>
      <w:bookmarkEnd w:id="797"/>
      <w:r w:rsidR="00BB4FC7">
        <w:t xml:space="preserve"> and cautions</w:t>
      </w:r>
      <w:bookmarkEnd w:id="798"/>
      <w:bookmarkEnd w:id="799"/>
      <w:bookmarkEnd w:id="800"/>
      <w:bookmarkEnd w:id="801"/>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4A2B3F9B"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r w:rsidR="00155BBD">
        <w:rPr>
          <w:b/>
        </w:rPr>
        <w:t>adults</w:t>
      </w:r>
      <w:r w:rsidR="00155BBD" w:rsidRPr="00777331">
        <w:rPr>
          <w:b/>
        </w:rPr>
        <w:t xml:space="preserve"> </w:t>
      </w:r>
      <w:r w:rsidR="00777331" w:rsidRPr="00777331">
        <w:rPr>
          <w:b/>
        </w:rPr>
        <w:t>≥18 years old</w:t>
      </w:r>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1A99D11E" w:rsidR="00F10F34" w:rsidRDefault="00155BBD" w:rsidP="00E105FD">
      <w:pPr>
        <w:pStyle w:val="ListParagraph"/>
        <w:numPr>
          <w:ilvl w:val="0"/>
          <w:numId w:val="37"/>
        </w:numPr>
        <w:rPr>
          <w:rFonts w:eastAsia="Times New Roman"/>
        </w:rPr>
      </w:pPr>
      <w:r>
        <w:rPr>
          <w:rFonts w:eastAsia="Times New Roman"/>
        </w:rPr>
        <w:t>Pregnancy</w:t>
      </w:r>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Significant cytopaenia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P-gp inhibitor (</w:t>
      </w:r>
      <w:r w:rsidR="00AF16E1">
        <w:rPr>
          <w:rFonts w:eastAsia="Times New Roman"/>
        </w:rPr>
        <w:t xml:space="preserve">e.g. </w:t>
      </w:r>
      <w:r>
        <w:rPr>
          <w:rFonts w:eastAsia="Times New Roman"/>
        </w:rPr>
        <w:t>ciclosporin,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4F298EAF"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r w:rsidR="00CE53DA">
        <w:rPr>
          <w:rFonts w:eastAsia="Times New Roman"/>
        </w:rPr>
        <w:t xml:space="preserve">1 mg at randomisation, 500 mcg 12 hours later then </w:t>
      </w:r>
      <w:r w:rsidR="000E17A4">
        <w:rPr>
          <w:rFonts w:eastAsia="Times New Roman"/>
        </w:rPr>
        <w:t xml:space="preserve">500 mcg </w:t>
      </w:r>
      <w:r w:rsidR="000E17A4" w:rsidRPr="00CE53DA">
        <w:rPr>
          <w:rFonts w:eastAsia="Times New Roman"/>
          <w:u w:val="single"/>
        </w:rPr>
        <w:t>once</w:t>
      </w:r>
      <w:r w:rsidR="000E17A4">
        <w:rPr>
          <w:rFonts w:eastAsia="Times New Roman"/>
        </w:rPr>
        <w:t xml:space="preserv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Renal impairment: eGFR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rFonts w:eastAsia="Times New Roman"/>
        </w:rPr>
      </w:pPr>
    </w:p>
    <w:p w14:paraId="57354F2E" w14:textId="18724F83" w:rsidR="00A27F3C" w:rsidRDefault="00A27F3C" w:rsidP="00A27F3C">
      <w:pPr>
        <w:rPr>
          <w:ins w:id="805" w:author="Richard Haynes" w:date="2021-01-30T14:26:00Z"/>
          <w:rFonts w:eastAsia="Times New Roman"/>
        </w:rPr>
      </w:pPr>
      <w:r>
        <w:rPr>
          <w:rFonts w:eastAsia="Times New Roman"/>
        </w:rPr>
        <w:t>Participants allocated colchicine should have full blood counts monitored at a frequency determined by their clinician.</w:t>
      </w:r>
    </w:p>
    <w:p w14:paraId="74612330" w14:textId="3137F632" w:rsidR="001D1931" w:rsidRDefault="001D1931" w:rsidP="00A27F3C">
      <w:pPr>
        <w:rPr>
          <w:ins w:id="806" w:author="Richard Haynes" w:date="2021-01-30T14:26:00Z"/>
          <w:rFonts w:eastAsia="Times New Roman"/>
        </w:rPr>
      </w:pPr>
    </w:p>
    <w:p w14:paraId="4AECA73E" w14:textId="6ABD0498" w:rsidR="001D1931" w:rsidRDefault="001D1931" w:rsidP="00A27F3C">
      <w:pPr>
        <w:rPr>
          <w:ins w:id="807" w:author="Richard Haynes" w:date="2021-01-30T14:26:00Z"/>
          <w:rFonts w:eastAsia="Times New Roman"/>
          <w:b/>
        </w:rPr>
      </w:pPr>
      <w:ins w:id="808" w:author="Richard Haynes" w:date="2021-01-30T14:26:00Z">
        <w:r>
          <w:rPr>
            <w:rFonts w:eastAsia="Times New Roman"/>
            <w:b/>
          </w:rPr>
          <w:t>Dimethyl fumarate</w:t>
        </w:r>
      </w:ins>
    </w:p>
    <w:p w14:paraId="1C6326DD" w14:textId="2B917E5B" w:rsidR="00517BF8" w:rsidRDefault="00517BF8" w:rsidP="00A27F3C">
      <w:pPr>
        <w:rPr>
          <w:ins w:id="809" w:author="Richard Haynes" w:date="2021-01-31T10:39:00Z"/>
          <w:rFonts w:eastAsia="Times New Roman"/>
        </w:rPr>
      </w:pPr>
      <w:ins w:id="810" w:author="Richard Haynes" w:date="2021-01-30T14:30:00Z">
        <w:r>
          <w:rPr>
            <w:rFonts w:eastAsia="Times New Roman"/>
          </w:rPr>
          <w:t>Contraindications:</w:t>
        </w:r>
      </w:ins>
    </w:p>
    <w:p w14:paraId="7066197A" w14:textId="272CA552" w:rsidR="001D1931" w:rsidDel="00404D9F" w:rsidRDefault="001D1931" w:rsidP="00404D9F">
      <w:pPr>
        <w:pStyle w:val="ListParagraph"/>
        <w:numPr>
          <w:ilvl w:val="0"/>
          <w:numId w:val="45"/>
        </w:numPr>
        <w:ind w:left="0" w:firstLine="0"/>
        <w:rPr>
          <w:del w:id="811" w:author="Richard Haynes" w:date="2021-01-30T14:30:00Z"/>
          <w:rFonts w:eastAsia="Times New Roman"/>
        </w:rPr>
      </w:pPr>
    </w:p>
    <w:p w14:paraId="52532706" w14:textId="3A1ACEBC" w:rsidR="00404D9F" w:rsidRDefault="00404D9F" w:rsidP="00F31CB6">
      <w:pPr>
        <w:pStyle w:val="ListParagraph"/>
        <w:numPr>
          <w:ilvl w:val="0"/>
          <w:numId w:val="45"/>
        </w:numPr>
        <w:rPr>
          <w:ins w:id="812" w:author="Richard Haynes" w:date="2021-01-31T10:39:00Z"/>
          <w:rFonts w:eastAsia="Times New Roman"/>
        </w:rPr>
      </w:pPr>
      <w:ins w:id="813" w:author="Richard Haynes" w:date="2021-01-31T10:39:00Z">
        <w:r>
          <w:rPr>
            <w:rFonts w:eastAsia="Times New Roman"/>
          </w:rPr>
          <w:t>Pregnancy</w:t>
        </w:r>
      </w:ins>
    </w:p>
    <w:p w14:paraId="684EE4DA" w14:textId="77777777" w:rsidR="000203BB" w:rsidRDefault="00404D9F" w:rsidP="00F31CB6">
      <w:pPr>
        <w:pStyle w:val="ListParagraph"/>
        <w:numPr>
          <w:ilvl w:val="0"/>
          <w:numId w:val="45"/>
        </w:numPr>
        <w:rPr>
          <w:ins w:id="814" w:author="Richard Haynes" w:date="2021-02-08T21:46:00Z"/>
          <w:rFonts w:eastAsia="Times New Roman"/>
        </w:rPr>
      </w:pPr>
      <w:ins w:id="815" w:author="Richard Haynes" w:date="2021-01-31T10:39:00Z">
        <w:r>
          <w:rPr>
            <w:rFonts w:eastAsia="Times New Roman"/>
          </w:rPr>
          <w:t>Breast-feeding</w:t>
        </w:r>
      </w:ins>
    </w:p>
    <w:p w14:paraId="3179E68D" w14:textId="4DF5881D" w:rsidR="00404D9F" w:rsidRDefault="000203BB" w:rsidP="00F31CB6">
      <w:pPr>
        <w:pStyle w:val="ListParagraph"/>
        <w:numPr>
          <w:ilvl w:val="0"/>
          <w:numId w:val="45"/>
        </w:numPr>
        <w:rPr>
          <w:ins w:id="816" w:author="Richard Haynes" w:date="2021-02-05T12:58:00Z"/>
          <w:rFonts w:eastAsia="Times New Roman"/>
        </w:rPr>
      </w:pPr>
      <w:ins w:id="817" w:author="Richard Haynes" w:date="2021-02-08T21:46:00Z">
        <w:r>
          <w:rPr>
            <w:rFonts w:eastAsia="Times New Roman"/>
            <w:u w:val="single"/>
          </w:rPr>
          <w:t>Known</w:t>
        </w:r>
        <w:r>
          <w:rPr>
            <w:rFonts w:eastAsia="Times New Roman"/>
          </w:rPr>
          <w:t xml:space="preserve"> hypersensitivity to </w:t>
        </w:r>
      </w:ins>
      <w:ins w:id="818" w:author="Richard Haynes" w:date="2021-02-08T21:48:00Z">
        <w:r>
          <w:rPr>
            <w:rFonts w:eastAsia="Times New Roman"/>
          </w:rPr>
          <w:t>excipients in any oral therapy</w:t>
        </w:r>
      </w:ins>
    </w:p>
    <w:p w14:paraId="23B1F748" w14:textId="219D20E4" w:rsidR="004D0DCE" w:rsidRDefault="004D0DCE" w:rsidP="004D0DCE">
      <w:pPr>
        <w:rPr>
          <w:ins w:id="819" w:author="Richard Haynes" w:date="2021-02-05T12:58:00Z"/>
          <w:rFonts w:eastAsia="Times New Roman"/>
        </w:rPr>
      </w:pPr>
    </w:p>
    <w:p w14:paraId="24039130" w14:textId="0A3059C0" w:rsidR="004D0DCE" w:rsidRPr="004D0DCE" w:rsidRDefault="004D0DCE" w:rsidP="004D0DCE">
      <w:pPr>
        <w:rPr>
          <w:ins w:id="820" w:author="Richard Haynes" w:date="2021-01-30T14:30:00Z"/>
          <w:rFonts w:eastAsia="Times New Roman"/>
        </w:rPr>
      </w:pPr>
      <w:ins w:id="821" w:author="Richard Haynes" w:date="2021-02-05T12:58:00Z">
        <w:r>
          <w:rPr>
            <w:rFonts w:eastAsia="Times New Roman"/>
          </w:rPr>
          <w:t xml:space="preserve">If symptoms develop which the participant </w:t>
        </w:r>
      </w:ins>
      <w:ins w:id="822" w:author="Richard Haynes" w:date="2021-02-08T21:45:00Z">
        <w:r w:rsidR="000203BB">
          <w:rPr>
            <w:rFonts w:eastAsia="Times New Roman"/>
          </w:rPr>
          <w:t xml:space="preserve">or their doctor </w:t>
        </w:r>
      </w:ins>
      <w:ins w:id="823" w:author="Richard Haynes" w:date="2021-02-05T12:58:00Z">
        <w:r>
          <w:rPr>
            <w:rFonts w:eastAsia="Times New Roman"/>
          </w:rPr>
          <w:t>attributes to dimethyl fumarate</w:t>
        </w:r>
      </w:ins>
      <w:ins w:id="824" w:author="Richard Haynes" w:date="2021-02-05T13:20:00Z">
        <w:r w:rsidR="00912009">
          <w:rPr>
            <w:rFonts w:eastAsia="Times New Roman"/>
          </w:rPr>
          <w:t xml:space="preserve"> (e.g. flushing, gastrointestinal disturbance)</w:t>
        </w:r>
      </w:ins>
      <w:ins w:id="825" w:author="Richard Haynes" w:date="2021-02-05T12:58:00Z">
        <w:r>
          <w:rPr>
            <w:rFonts w:eastAsia="Times New Roman"/>
          </w:rPr>
          <w:t xml:space="preserve">, its dose may be reduced e.g. from 240 mg twice daily to 120 mg twice daily or 120 mg once daily </w:t>
        </w:r>
      </w:ins>
      <w:ins w:id="826" w:author="Richard Haynes" w:date="2021-02-05T12:59:00Z">
        <w:r>
          <w:rPr>
            <w:rFonts w:eastAsia="Times New Roman"/>
          </w:rPr>
          <w:t>(or it may be discontinued if considered necessary by the managing clinician or participant).</w:t>
        </w:r>
      </w:ins>
    </w:p>
    <w:p w14:paraId="2A76A4B5" w14:textId="4E40B868" w:rsidR="00AC4FBC" w:rsidRPr="00517BF8" w:rsidRDefault="00AC4FBC" w:rsidP="00F31CB6">
      <w:pPr>
        <w:rPr>
          <w:rFonts w:eastAsia="Times New Roman"/>
        </w:rPr>
      </w:pPr>
    </w:p>
    <w:p w14:paraId="23EF3B42" w14:textId="0975031C" w:rsidR="00AC4FBC" w:rsidRDefault="00AC4FBC" w:rsidP="00A27F3C">
      <w:pPr>
        <w:rPr>
          <w:rFonts w:eastAsia="Times New Roman"/>
          <w:b/>
        </w:rPr>
      </w:pPr>
      <w:r>
        <w:rPr>
          <w:rFonts w:eastAsia="Times New Roman"/>
          <w:b/>
        </w:rPr>
        <w:t>Baricitinib</w:t>
      </w:r>
    </w:p>
    <w:p w14:paraId="69050C9B" w14:textId="1021E1EB" w:rsidR="00AC4FBC" w:rsidRDefault="00AC4FBC" w:rsidP="00A27F3C">
      <w:pPr>
        <w:rPr>
          <w:rFonts w:eastAsia="Times New Roman"/>
        </w:rPr>
      </w:pPr>
      <w:r>
        <w:rPr>
          <w:rFonts w:eastAsia="Times New Roman"/>
        </w:rPr>
        <w:t>Contraindications:</w:t>
      </w:r>
    </w:p>
    <w:p w14:paraId="7EE4BC73" w14:textId="0B76DEE4" w:rsidR="00AC4FBC" w:rsidRDefault="00AC4FBC" w:rsidP="00AC4FBC">
      <w:pPr>
        <w:pStyle w:val="ListParagraph"/>
        <w:numPr>
          <w:ilvl w:val="0"/>
          <w:numId w:val="40"/>
        </w:numPr>
        <w:rPr>
          <w:rFonts w:eastAsia="Times New Roman"/>
        </w:rPr>
      </w:pPr>
      <w:r>
        <w:rPr>
          <w:rFonts w:eastAsia="Times New Roman"/>
        </w:rPr>
        <w:t>eGFR &lt;15 mL/min/1.73m</w:t>
      </w:r>
      <w:r w:rsidRPr="00AC4FBC">
        <w:rPr>
          <w:rFonts w:eastAsia="Times New Roman"/>
          <w:vertAlign w:val="superscript"/>
        </w:rPr>
        <w:t>2</w:t>
      </w:r>
      <w:r>
        <w:rPr>
          <w:rFonts w:eastAsia="Times New Roman"/>
        </w:rPr>
        <w:t xml:space="preserve"> (including participants on </w:t>
      </w:r>
      <w:r w:rsidR="00FE081F">
        <w:rPr>
          <w:rFonts w:eastAsia="Times New Roman"/>
        </w:rPr>
        <w:t>dialysis/haemofiltration</w:t>
      </w:r>
      <w:r>
        <w:rPr>
          <w:rFonts w:eastAsia="Times New Roman"/>
        </w:rPr>
        <w:t>)</w:t>
      </w:r>
    </w:p>
    <w:p w14:paraId="63A72B35" w14:textId="39AA6637" w:rsidR="00AC4FBC" w:rsidRDefault="00AC4FBC" w:rsidP="00AC4FBC">
      <w:pPr>
        <w:pStyle w:val="ListParagraph"/>
        <w:numPr>
          <w:ilvl w:val="0"/>
          <w:numId w:val="40"/>
        </w:numPr>
        <w:rPr>
          <w:rFonts w:eastAsia="Times New Roman"/>
        </w:rPr>
      </w:pPr>
      <w:r>
        <w:rPr>
          <w:rFonts w:eastAsia="Times New Roman"/>
        </w:rPr>
        <w:t>Neutrophil count &lt;0.5 x 10</w:t>
      </w:r>
      <w:r w:rsidRPr="00AC4FBC">
        <w:rPr>
          <w:rFonts w:eastAsia="Times New Roman"/>
          <w:vertAlign w:val="superscript"/>
        </w:rPr>
        <w:t>9</w:t>
      </w:r>
      <w:r>
        <w:rPr>
          <w:rFonts w:eastAsia="Times New Roman"/>
        </w:rPr>
        <w:t>/L</w:t>
      </w:r>
    </w:p>
    <w:p w14:paraId="592028BE" w14:textId="7DCE87F6" w:rsidR="00B116DE" w:rsidRPr="00B30FD7" w:rsidRDefault="00B116DE" w:rsidP="00AC4FBC">
      <w:pPr>
        <w:pStyle w:val="ListParagraph"/>
        <w:numPr>
          <w:ilvl w:val="0"/>
          <w:numId w:val="40"/>
        </w:numPr>
        <w:rPr>
          <w:rFonts w:eastAsia="Times New Roman"/>
        </w:rPr>
      </w:pPr>
      <w:r w:rsidRPr="00E975FB">
        <w:rPr>
          <w:rFonts w:eastAsia="Times New Roman"/>
          <w:bCs w:val="0"/>
          <w:color w:val="auto"/>
        </w:rPr>
        <w:t>Evidence of active TB infection</w:t>
      </w:r>
    </w:p>
    <w:p w14:paraId="7742E5A5" w14:textId="585792F3" w:rsidR="00B30FD7" w:rsidRPr="00155BBD" w:rsidRDefault="00B30FD7" w:rsidP="00AC4FBC">
      <w:pPr>
        <w:pStyle w:val="ListParagraph"/>
        <w:numPr>
          <w:ilvl w:val="0"/>
          <w:numId w:val="40"/>
        </w:numPr>
        <w:rPr>
          <w:rFonts w:eastAsia="Times New Roman"/>
        </w:rPr>
      </w:pPr>
      <w:r>
        <w:rPr>
          <w:rFonts w:eastAsia="Times New Roman"/>
          <w:bCs w:val="0"/>
          <w:color w:val="auto"/>
        </w:rPr>
        <w:t>Pregnancy</w:t>
      </w:r>
    </w:p>
    <w:p w14:paraId="32AD5709" w14:textId="513496DF" w:rsidR="00155BBD" w:rsidDel="00CA60A5" w:rsidRDefault="00155BBD" w:rsidP="00AC4FBC">
      <w:pPr>
        <w:pStyle w:val="ListParagraph"/>
        <w:numPr>
          <w:ilvl w:val="0"/>
          <w:numId w:val="40"/>
        </w:numPr>
        <w:rPr>
          <w:del w:id="827" w:author="Richard Haynes" w:date="2021-02-12T07:31:00Z"/>
          <w:rFonts w:eastAsia="Times New Roman"/>
        </w:rPr>
      </w:pPr>
      <w:del w:id="828" w:author="Richard Haynes" w:date="2021-02-12T07:31:00Z">
        <w:r w:rsidDel="00CA60A5">
          <w:rPr>
            <w:rFonts w:eastAsia="Times New Roman"/>
            <w:bCs w:val="0"/>
            <w:color w:val="auto"/>
          </w:rPr>
          <w:lastRenderedPageBreak/>
          <w:delText>Has received tocilizumab therapy</w:delText>
        </w:r>
        <w:r w:rsidR="004B2491" w:rsidDel="00CA60A5">
          <w:rPr>
            <w:rFonts w:eastAsia="Times New Roman"/>
            <w:bCs w:val="0"/>
            <w:color w:val="auto"/>
          </w:rPr>
          <w:delText xml:space="preserve"> during this admission</w:delText>
        </w:r>
        <w:r w:rsidDel="00CA60A5">
          <w:rPr>
            <w:rFonts w:eastAsia="Times New Roman"/>
            <w:bCs w:val="0"/>
            <w:color w:val="auto"/>
          </w:rPr>
          <w:delText xml:space="preserve"> </w:delText>
        </w:r>
        <w:r w:rsidR="00AF716F" w:rsidDel="00CA60A5">
          <w:rPr>
            <w:rFonts w:eastAsia="Times New Roman"/>
            <w:bCs w:val="0"/>
            <w:color w:val="auto"/>
          </w:rPr>
          <w:delText xml:space="preserve">or </w:delText>
        </w:r>
        <w:r w:rsidR="004B2491" w:rsidDel="00CA60A5">
          <w:rPr>
            <w:rFonts w:eastAsia="Times New Roman"/>
            <w:bCs w:val="0"/>
            <w:color w:val="auto"/>
          </w:rPr>
          <w:delText xml:space="preserve">plan to give tocilizumab </w:delText>
        </w:r>
        <w:r w:rsidR="00AF716F" w:rsidDel="00CA60A5">
          <w:rPr>
            <w:rFonts w:eastAsia="Times New Roman"/>
            <w:bCs w:val="0"/>
            <w:color w:val="auto"/>
          </w:rPr>
          <w:delText xml:space="preserve">in </w:delText>
        </w:r>
        <w:r w:rsidR="004B2491" w:rsidDel="00CA60A5">
          <w:rPr>
            <w:rFonts w:eastAsia="Times New Roman"/>
            <w:bCs w:val="0"/>
            <w:color w:val="auto"/>
          </w:rPr>
          <w:delText xml:space="preserve">the </w:delText>
        </w:r>
        <w:r w:rsidR="00AF716F" w:rsidDel="00CA60A5">
          <w:rPr>
            <w:rFonts w:eastAsia="Times New Roman"/>
            <w:bCs w:val="0"/>
            <w:color w:val="auto"/>
          </w:rPr>
          <w:delText>next 24 hours</w:delText>
        </w:r>
        <w:r w:rsidR="004B2491" w:rsidDel="00CA60A5">
          <w:rPr>
            <w:rFonts w:eastAsia="Times New Roman"/>
            <w:bCs w:val="0"/>
            <w:color w:val="auto"/>
          </w:rPr>
          <w:delText>.</w:delText>
        </w:r>
      </w:del>
    </w:p>
    <w:p w14:paraId="7398B522" w14:textId="7EF3B63B" w:rsidR="00AC4FBC" w:rsidRDefault="00AC4FBC" w:rsidP="00AC4FBC">
      <w:pPr>
        <w:rPr>
          <w:rFonts w:eastAsia="Times New Roman"/>
        </w:rPr>
      </w:pPr>
    </w:p>
    <w:p w14:paraId="66A2E60C" w14:textId="17118EE8" w:rsidR="00AC4FBC" w:rsidRDefault="00AC4FBC" w:rsidP="00AC4FBC">
      <w:pPr>
        <w:rPr>
          <w:rFonts w:eastAsia="Times New Roman"/>
        </w:rPr>
      </w:pPr>
      <w:r>
        <w:rPr>
          <w:rFonts w:eastAsia="Times New Roman"/>
        </w:rPr>
        <w:t>Cautions:</w:t>
      </w:r>
    </w:p>
    <w:p w14:paraId="17A420DE" w14:textId="3DDAF8D4" w:rsidR="00AC4FBC" w:rsidRDefault="00AC4FBC" w:rsidP="00AC4FBC">
      <w:pPr>
        <w:pStyle w:val="ListParagraph"/>
        <w:numPr>
          <w:ilvl w:val="0"/>
          <w:numId w:val="41"/>
        </w:numPr>
        <w:rPr>
          <w:rFonts w:eastAsia="Times New Roman"/>
        </w:rPr>
      </w:pPr>
      <w:r>
        <w:rPr>
          <w:rFonts w:eastAsia="Times New Roman"/>
        </w:rPr>
        <w:t>Dose should be reduced in presence of renal impairment</w:t>
      </w:r>
    </w:p>
    <w:p w14:paraId="1488BE47" w14:textId="02F89A83" w:rsidR="00B116DE" w:rsidRDefault="00B116DE" w:rsidP="00B116DE">
      <w:pPr>
        <w:pStyle w:val="ListParagraph"/>
        <w:numPr>
          <w:ilvl w:val="1"/>
          <w:numId w:val="41"/>
        </w:numPr>
        <w:rPr>
          <w:rFonts w:eastAsia="Times New Roman"/>
        </w:rPr>
      </w:pPr>
      <w:r>
        <w:rPr>
          <w:rFonts w:eastAsia="Times New Roman"/>
        </w:rPr>
        <w:t>eGFR ≥30 &lt;60 mL/min/1.73m</w:t>
      </w:r>
      <w:r w:rsidRPr="00B116DE">
        <w:rPr>
          <w:rFonts w:eastAsia="Times New Roman"/>
          <w:vertAlign w:val="superscript"/>
        </w:rPr>
        <w:t>2</w:t>
      </w:r>
      <w:r>
        <w:rPr>
          <w:rFonts w:eastAsia="Times New Roman"/>
        </w:rPr>
        <w:t>: 2 mg once daily</w:t>
      </w:r>
    </w:p>
    <w:p w14:paraId="164C44F8" w14:textId="0CEDC820" w:rsidR="00B116DE" w:rsidRDefault="00B116DE" w:rsidP="00B116DE">
      <w:pPr>
        <w:pStyle w:val="ListParagraph"/>
        <w:numPr>
          <w:ilvl w:val="1"/>
          <w:numId w:val="41"/>
        </w:numPr>
        <w:rPr>
          <w:rFonts w:eastAsia="Times New Roman"/>
        </w:rPr>
      </w:pPr>
      <w:r>
        <w:rPr>
          <w:rFonts w:eastAsia="Times New Roman"/>
        </w:rPr>
        <w:t>eGFR ≥15 &lt;30 mL/min/1.73m</w:t>
      </w:r>
      <w:r w:rsidRPr="00B116DE">
        <w:rPr>
          <w:rFonts w:eastAsia="Times New Roman"/>
          <w:vertAlign w:val="superscript"/>
        </w:rPr>
        <w:t>2</w:t>
      </w:r>
      <w:r>
        <w:rPr>
          <w:rFonts w:eastAsia="Times New Roman"/>
        </w:rPr>
        <w:t xml:space="preserve">: </w:t>
      </w:r>
      <w:r w:rsidR="00F45447">
        <w:rPr>
          <w:rFonts w:eastAsia="Times New Roman"/>
        </w:rPr>
        <w:t>2</w:t>
      </w:r>
      <w:r>
        <w:rPr>
          <w:rFonts w:eastAsia="Times New Roman"/>
        </w:rPr>
        <w:t xml:space="preserve"> mg</w:t>
      </w:r>
      <w:r w:rsidR="00F45447">
        <w:rPr>
          <w:rFonts w:eastAsia="Times New Roman"/>
        </w:rPr>
        <w:t xml:space="preserve"> on</w:t>
      </w:r>
      <w:r>
        <w:rPr>
          <w:rFonts w:eastAsia="Times New Roman"/>
        </w:rPr>
        <w:t xml:space="preserve"> </w:t>
      </w:r>
      <w:r w:rsidR="00F45447">
        <w:rPr>
          <w:rFonts w:eastAsia="Times New Roman"/>
        </w:rPr>
        <w:t>alternate days</w:t>
      </w:r>
    </w:p>
    <w:p w14:paraId="60939927" w14:textId="6C1FCFB5" w:rsidR="00331D45" w:rsidRDefault="00B116DE" w:rsidP="00331D45">
      <w:pPr>
        <w:pStyle w:val="ListParagraph"/>
        <w:numPr>
          <w:ilvl w:val="0"/>
          <w:numId w:val="41"/>
        </w:numPr>
        <w:rPr>
          <w:ins w:id="829" w:author="Richard Haynes" w:date="2021-02-12T07:36:00Z"/>
          <w:rFonts w:eastAsia="Times New Roman"/>
        </w:rPr>
      </w:pPr>
      <w:r>
        <w:rPr>
          <w:rFonts w:eastAsia="Times New Roman"/>
        </w:rPr>
        <w:t>Dose should be halved in patients also taking probenecid</w:t>
      </w:r>
    </w:p>
    <w:p w14:paraId="1B703570" w14:textId="40165700" w:rsidR="00CA60A5" w:rsidRPr="00331D45" w:rsidRDefault="00CA60A5" w:rsidP="00331D45">
      <w:pPr>
        <w:pStyle w:val="ListParagraph"/>
        <w:numPr>
          <w:ilvl w:val="0"/>
          <w:numId w:val="41"/>
        </w:numPr>
        <w:rPr>
          <w:rFonts w:eastAsia="Times New Roman"/>
        </w:rPr>
      </w:pPr>
      <w:ins w:id="830" w:author="Richard Haynes" w:date="2021-02-12T07:36:00Z">
        <w:r>
          <w:rPr>
            <w:rFonts w:eastAsia="Times New Roman"/>
          </w:rPr>
          <w:t xml:space="preserve">Baricitinib and tocilizumab may be co-administered, but the managing clinician should consider the risk of infection </w:t>
        </w:r>
      </w:ins>
      <w:ins w:id="831" w:author="Richard Haynes" w:date="2021-02-12T12:12:00Z">
        <w:r w:rsidR="007759C0">
          <w:rPr>
            <w:rFonts w:eastAsia="Times New Roman"/>
          </w:rPr>
          <w:t xml:space="preserve">and gastrointestinal perforation </w:t>
        </w:r>
      </w:ins>
      <w:ins w:id="832" w:author="Richard Haynes" w:date="2021-02-12T12:13:00Z">
        <w:r w:rsidR="007759C0">
          <w:rPr>
            <w:rFonts w:eastAsia="Times New Roman"/>
          </w:rPr>
          <w:t xml:space="preserve">(which may present atypically due to suppressed C-reactive protein production and concomitant </w:t>
        </w:r>
      </w:ins>
      <w:ins w:id="833" w:author="Richard Haynes" w:date="2021-02-12T12:14:00Z">
        <w:r w:rsidR="007759C0">
          <w:rPr>
            <w:rFonts w:eastAsia="Times New Roman"/>
          </w:rPr>
          <w:t>cortico</w:t>
        </w:r>
      </w:ins>
      <w:ins w:id="834" w:author="Richard Haynes" w:date="2021-02-12T12:13:00Z">
        <w:r w:rsidR="007759C0">
          <w:rPr>
            <w:rFonts w:eastAsia="Times New Roman"/>
          </w:rPr>
          <w:t>steroids</w:t>
        </w:r>
      </w:ins>
      <w:ins w:id="835" w:author="Richard Haynes" w:date="2021-02-12T12:14:00Z">
        <w:r w:rsidR="007759C0">
          <w:rPr>
            <w:rFonts w:eastAsia="Times New Roman"/>
          </w:rPr>
          <w:t>)</w:t>
        </w:r>
      </w:ins>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Current use of aspirin, clopidogrel or other antiplatelet therapy</w:t>
      </w:r>
    </w:p>
    <w:p w14:paraId="701D0816" w14:textId="77777777" w:rsidR="00E105FD" w:rsidRDefault="00E105FD" w:rsidP="00CA2F0D">
      <w:pPr>
        <w:rPr>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E105FD">
      <w:pPr>
        <w:pStyle w:val="ListParagraph"/>
        <w:numPr>
          <w:ilvl w:val="0"/>
          <w:numId w:val="21"/>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12"/>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8A3844F" w:rsidR="005E4A7E" w:rsidRDefault="005E4A7E" w:rsidP="0040122A">
      <w:pPr>
        <w:ind w:left="360"/>
      </w:pPr>
      <w:r>
        <w:t>(Note: Pregnancy and breastfeeding are not exclusion criteria.)</w:t>
      </w:r>
    </w:p>
    <w:p w14:paraId="4417AECE" w14:textId="340D005B" w:rsidR="00B116DE" w:rsidRDefault="00B116DE" w:rsidP="00B116DE"/>
    <w:p w14:paraId="71D364B1" w14:textId="64E19FAC" w:rsidR="00B116DE" w:rsidRDefault="00B116DE" w:rsidP="00B116DE">
      <w:pPr>
        <w:rPr>
          <w:b/>
        </w:rPr>
      </w:pPr>
      <w:r>
        <w:rPr>
          <w:b/>
        </w:rPr>
        <w:t>Anakinra</w:t>
      </w:r>
    </w:p>
    <w:p w14:paraId="3EB76AF7" w14:textId="243E892C" w:rsidR="00B116DE" w:rsidRDefault="00B116DE" w:rsidP="00B116DE">
      <w:pPr>
        <w:pStyle w:val="ListParagraph"/>
        <w:numPr>
          <w:ilvl w:val="0"/>
          <w:numId w:val="42"/>
        </w:numPr>
      </w:pPr>
      <w:r>
        <w:t>Known hypersensitivity to anakinra</w:t>
      </w:r>
    </w:p>
    <w:p w14:paraId="0E2129B7" w14:textId="5596D7DD" w:rsidR="00B116DE" w:rsidRDefault="00EC1FFE" w:rsidP="00B116DE">
      <w:pPr>
        <w:pStyle w:val="ListParagraph"/>
        <w:numPr>
          <w:ilvl w:val="0"/>
          <w:numId w:val="42"/>
        </w:numPr>
      </w:pPr>
      <w:r>
        <w:t>Neutrophil count &lt;1.5 x10</w:t>
      </w:r>
      <w:r w:rsidRPr="00EC1FFE">
        <w:rPr>
          <w:vertAlign w:val="superscript"/>
        </w:rPr>
        <w:t>9</w:t>
      </w:r>
      <w:r>
        <w:t xml:space="preserve"> cells/L</w:t>
      </w:r>
    </w:p>
    <w:p w14:paraId="16E40F15" w14:textId="6A20953B" w:rsidR="00B30FD7" w:rsidRPr="00B116DE" w:rsidRDefault="00B30FD7" w:rsidP="00B116DE">
      <w:pPr>
        <w:pStyle w:val="ListParagraph"/>
        <w:numPr>
          <w:ilvl w:val="0"/>
          <w:numId w:val="42"/>
        </w:numPr>
      </w:pPr>
      <w:r>
        <w:t>Pregnancy</w:t>
      </w:r>
    </w:p>
    <w:p w14:paraId="5ABA1855" w14:textId="77777777" w:rsidR="00B116DE" w:rsidRDefault="00B116DE" w:rsidP="0040122A">
      <w:pPr>
        <w:ind w:left="360"/>
      </w:pPr>
    </w:p>
    <w:p w14:paraId="48C51017" w14:textId="656C1C57" w:rsidR="000B06CC" w:rsidRPr="00271D52" w:rsidRDefault="00A47FCE" w:rsidP="00C752CE">
      <w:pPr>
        <w:rPr>
          <w:b/>
        </w:rPr>
      </w:pPr>
      <w:r>
        <w:rPr>
          <w:b/>
        </w:rPr>
        <w:t>Synthetic neutralising antibodies</w:t>
      </w:r>
      <w:r w:rsidR="00392BF8">
        <w:rPr>
          <w:b/>
        </w:rPr>
        <w:t xml:space="preserve"> (REGN-COV2)</w:t>
      </w:r>
      <w:r w:rsidR="00271D52">
        <w:rPr>
          <w:rStyle w:val="FootnoteReference"/>
          <w:b/>
        </w:rPr>
        <w:footnoteReference w:id="13"/>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br w:type="page"/>
      </w:r>
    </w:p>
    <w:p w14:paraId="17739332" w14:textId="5E769DF1" w:rsidR="004D7874" w:rsidDel="007759C0" w:rsidRDefault="004D7874" w:rsidP="00FF5A1B">
      <w:pPr>
        <w:autoSpaceDE/>
        <w:autoSpaceDN/>
        <w:adjustRightInd/>
        <w:contextualSpacing w:val="0"/>
        <w:jc w:val="left"/>
        <w:rPr>
          <w:del w:id="836" w:author="Richard Haynes" w:date="2021-02-12T12:14:00Z"/>
        </w:rPr>
      </w:pPr>
    </w:p>
    <w:p w14:paraId="10E13954" w14:textId="77777777" w:rsidR="00DB6908" w:rsidRPr="00735DBF" w:rsidRDefault="004B65DD" w:rsidP="001B27CF">
      <w:pPr>
        <w:pStyle w:val="Heading2"/>
      </w:pPr>
      <w:bookmarkStart w:id="837" w:name="_Toc38099280"/>
      <w:bookmarkStart w:id="838" w:name="_Ref50472190"/>
      <w:bookmarkStart w:id="839" w:name="_Ref53515449"/>
      <w:bookmarkStart w:id="840" w:name="_Toc44674877"/>
      <w:bookmarkStart w:id="841" w:name="_Toc62398106"/>
      <w:bookmarkStart w:id="842" w:name="_Toc37107326"/>
      <w:r w:rsidRPr="00734153">
        <w:t xml:space="preserve">Appendix </w:t>
      </w:r>
      <w:r w:rsidR="004D7874">
        <w:t>3</w:t>
      </w:r>
      <w:r w:rsidR="00DB6908">
        <w:t xml:space="preserve">: </w:t>
      </w:r>
      <w:r w:rsidR="00DB6908" w:rsidRPr="00735DBF">
        <w:t>Paediatric dosing information</w:t>
      </w:r>
      <w:bookmarkEnd w:id="837"/>
      <w:bookmarkEnd w:id="838"/>
      <w:bookmarkEnd w:id="839"/>
      <w:bookmarkEnd w:id="840"/>
      <w:bookmarkEnd w:id="841"/>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8B7728"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8B7728" w:rsidRDefault="00E908A7" w:rsidP="00AE40BB">
            <w:pPr>
              <w:rPr>
                <w:b/>
                <w:color w:val="auto"/>
                <w:sz w:val="20"/>
                <w:szCs w:val="20"/>
              </w:rPr>
            </w:pPr>
            <w:r w:rsidRPr="008B7728">
              <w:rPr>
                <w:b/>
                <w:color w:val="auto"/>
                <w:sz w:val="20"/>
                <w:szCs w:val="20"/>
              </w:rPr>
              <w:t>Weight</w:t>
            </w:r>
            <w:r w:rsidR="00B30FD7">
              <w:rPr>
                <w:b/>
                <w:color w:val="auto"/>
                <w:sz w:val="20"/>
                <w:szCs w:val="20"/>
              </w:rPr>
              <w:t>/Age</w:t>
            </w:r>
            <w:r w:rsidRPr="008B7728">
              <w:rPr>
                <w:b/>
                <w:color w:val="auto"/>
                <w:sz w:val="20"/>
                <w:szCs w:val="20"/>
              </w:rPr>
              <w:t xml:space="preserve">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8B7728" w:rsidRDefault="00E908A7" w:rsidP="001D27E0">
            <w:pPr>
              <w:rPr>
                <w:b/>
                <w:color w:val="auto"/>
                <w:sz w:val="20"/>
                <w:szCs w:val="20"/>
              </w:rPr>
            </w:pPr>
            <w:r w:rsidRPr="008B7728">
              <w:rPr>
                <w:b/>
                <w:color w:val="auto"/>
                <w:sz w:val="20"/>
                <w:szCs w:val="20"/>
              </w:rPr>
              <w:t xml:space="preserve">Dose </w:t>
            </w:r>
          </w:p>
        </w:tc>
      </w:tr>
      <w:tr w:rsidR="008B7728" w:rsidRPr="008B7728"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843"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1D27E0">
        <w:trPr>
          <w:trHeight w:val="1746"/>
        </w:trPr>
        <w:tc>
          <w:tcPr>
            <w:tcW w:w="198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559"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843" w:type="dxa"/>
            <w:tcBorders>
              <w:top w:val="single" w:sz="18" w:space="0" w:color="auto"/>
              <w:bottom w:val="single" w:sz="4" w:space="0" w:color="auto"/>
            </w:tcBorders>
          </w:tcPr>
          <w:p w14:paraId="60C58983" w14:textId="77777777" w:rsidR="00B30FD7" w:rsidRDefault="00B30FD7" w:rsidP="00B30FD7">
            <w:pPr>
              <w:jc w:val="left"/>
              <w:rPr>
                <w:color w:val="auto"/>
                <w:sz w:val="20"/>
                <w:szCs w:val="20"/>
              </w:rPr>
            </w:pPr>
            <w:r w:rsidRPr="00FA1D63">
              <w:rPr>
                <w:color w:val="auto"/>
                <w:sz w:val="20"/>
                <w:szCs w:val="20"/>
              </w:rPr>
              <w:t>Neonates/infants with a corrected gestational age of ≤44 weeks</w:t>
            </w:r>
            <w:r>
              <w:rPr>
                <w:color w:val="auto"/>
                <w:sz w:val="20"/>
                <w:szCs w:val="20"/>
              </w:rPr>
              <w:t xml:space="preserve"> with COVID-19 pneumonia</w:t>
            </w:r>
          </w:p>
          <w:p w14:paraId="341DCFCE" w14:textId="3F9B2B51" w:rsidR="00E908A7" w:rsidRPr="008B7728" w:rsidRDefault="00E908A7" w:rsidP="00AE40BB">
            <w:pPr>
              <w:rPr>
                <w:color w:val="auto"/>
                <w:sz w:val="20"/>
                <w:szCs w:val="20"/>
              </w:rPr>
            </w:pPr>
          </w:p>
        </w:tc>
        <w:tc>
          <w:tcPr>
            <w:tcW w:w="4394" w:type="dxa"/>
            <w:tcBorders>
              <w:top w:val="single" w:sz="18" w:space="0" w:color="auto"/>
              <w:bottom w:val="single" w:sz="4" w:space="0" w:color="auto"/>
              <w:right w:val="nil"/>
            </w:tcBorders>
            <w:tcMar>
              <w:right w:w="57" w:type="dxa"/>
            </w:tcMar>
          </w:tcPr>
          <w:p w14:paraId="5553E05D" w14:textId="3B2D66D1" w:rsidR="00A46DE7" w:rsidRPr="00FA1D63" w:rsidRDefault="00A46DE7" w:rsidP="00A46DE7">
            <w:pPr>
              <w:jc w:val="left"/>
              <w:rPr>
                <w:color w:val="auto"/>
                <w:sz w:val="20"/>
                <w:szCs w:val="20"/>
              </w:rPr>
            </w:pP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AF716F">
        <w:trPr>
          <w:trHeight w:val="1511"/>
        </w:trPr>
        <w:tc>
          <w:tcPr>
            <w:tcW w:w="198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559"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843" w:type="dxa"/>
            <w:tcBorders>
              <w:top w:val="single" w:sz="4" w:space="0" w:color="auto"/>
              <w:bottom w:val="single" w:sz="12" w:space="0" w:color="auto"/>
            </w:tcBorders>
          </w:tcPr>
          <w:p w14:paraId="454784E0" w14:textId="57CE44EE" w:rsidR="00A46DE7" w:rsidRPr="008B7728" w:rsidRDefault="00B30FD7" w:rsidP="00AE40BB">
            <w:pPr>
              <w:rPr>
                <w:color w:val="auto"/>
                <w:sz w:val="20"/>
                <w:szCs w:val="20"/>
              </w:rPr>
            </w:pPr>
            <w:r>
              <w:rPr>
                <w:color w:val="auto"/>
                <w:sz w:val="20"/>
                <w:szCs w:val="20"/>
              </w:rPr>
              <w:t>&gt;44 weeks with PIMS-TS</w:t>
            </w:r>
          </w:p>
        </w:tc>
        <w:tc>
          <w:tcPr>
            <w:tcW w:w="4394" w:type="dxa"/>
            <w:tcBorders>
              <w:top w:val="single" w:sz="4" w:space="0" w:color="auto"/>
              <w:bottom w:val="single" w:sz="12" w:space="0" w:color="auto"/>
              <w:right w:val="nil"/>
            </w:tcBorders>
            <w:tcMar>
              <w:right w:w="57" w:type="dxa"/>
            </w:tcMar>
          </w:tcPr>
          <w:p w14:paraId="7EFE014F" w14:textId="171941F4"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r w:rsidR="00AF716F" w:rsidRPr="00AF716F">
              <w:rPr>
                <w:b/>
                <w:bCs w:val="0"/>
                <w:color w:val="auto"/>
                <w:sz w:val="20"/>
                <w:szCs w:val="20"/>
                <w:vertAlign w:val="superscript"/>
              </w:rPr>
              <w:t>†</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1D27E0">
        <w:trPr>
          <w:trHeight w:val="2390"/>
        </w:trPr>
        <w:tc>
          <w:tcPr>
            <w:tcW w:w="1985" w:type="dxa"/>
            <w:tcBorders>
              <w:top w:val="single" w:sz="12" w:space="0" w:color="auto"/>
              <w:left w:val="nil"/>
              <w:bottom w:val="single" w:sz="4"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559" w:type="dxa"/>
            <w:tcBorders>
              <w:top w:val="single" w:sz="12" w:space="0" w:color="auto"/>
              <w:bottom w:val="single" w:sz="4"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843" w:type="dxa"/>
            <w:tcBorders>
              <w:top w:val="single" w:sz="12" w:space="0" w:color="auto"/>
              <w:bottom w:val="single" w:sz="4" w:space="0" w:color="auto"/>
            </w:tcBorders>
          </w:tcPr>
          <w:p w14:paraId="539C8BEF" w14:textId="44705084" w:rsidR="00507E2B" w:rsidRDefault="00B30FD7" w:rsidP="00AE40BB">
            <w:pPr>
              <w:rPr>
                <w:color w:val="auto"/>
                <w:sz w:val="20"/>
                <w:szCs w:val="20"/>
              </w:rPr>
            </w:pPr>
            <w:r>
              <w:rPr>
                <w:color w:val="auto"/>
                <w:sz w:val="20"/>
                <w:szCs w:val="20"/>
              </w:rPr>
              <w:t>&gt;44 weeks with PIMS-TS</w:t>
            </w:r>
          </w:p>
        </w:tc>
        <w:tc>
          <w:tcPr>
            <w:tcW w:w="4394" w:type="dxa"/>
            <w:tcBorders>
              <w:top w:val="single" w:sz="12" w:space="0" w:color="auto"/>
              <w:bottom w:val="single" w:sz="4" w:space="0" w:color="auto"/>
              <w:right w:val="nil"/>
            </w:tcBorders>
            <w:tcMar>
              <w:right w:w="57" w:type="dxa"/>
            </w:tcMar>
          </w:tcPr>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B30FD7"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B30FD7" w:rsidRDefault="00B30FD7" w:rsidP="00011699">
            <w:pPr>
              <w:rPr>
                <w:b/>
                <w:sz w:val="20"/>
                <w:szCs w:val="20"/>
              </w:rPr>
            </w:pPr>
            <w:bookmarkStart w:id="843" w:name="_Toc38099281"/>
            <w:r w:rsidRPr="00B30FD7">
              <w:rPr>
                <w:b/>
                <w:sz w:val="20"/>
                <w:szCs w:val="20"/>
              </w:rPr>
              <w:t>Baricitinib</w:t>
            </w:r>
          </w:p>
          <w:p w14:paraId="138BC059" w14:textId="77777777" w:rsidR="00B30FD7" w:rsidRPr="00B30FD7" w:rsidRDefault="00B30FD7" w:rsidP="00011699">
            <w:pPr>
              <w:rPr>
                <w:b/>
                <w:sz w:val="20"/>
                <w:szCs w:val="20"/>
              </w:rPr>
            </w:pPr>
          </w:p>
          <w:p w14:paraId="735EC83B" w14:textId="77777777" w:rsidR="00B30FD7" w:rsidRPr="00B30FD7" w:rsidRDefault="00B30FD7" w:rsidP="00B30FD7">
            <w:pPr>
              <w:pStyle w:val="ListParagraph"/>
              <w:numPr>
                <w:ilvl w:val="0"/>
                <w:numId w:val="22"/>
              </w:numPr>
              <w:ind w:left="176" w:hanging="142"/>
              <w:jc w:val="left"/>
              <w:rPr>
                <w:sz w:val="20"/>
                <w:szCs w:val="20"/>
              </w:rPr>
            </w:pPr>
            <w:r w:rsidRPr="00B30FD7">
              <w:rPr>
                <w:sz w:val="20"/>
                <w:szCs w:val="20"/>
              </w:rPr>
              <w:t>2 and 4 mg tablets</w:t>
            </w:r>
          </w:p>
          <w:p w14:paraId="16347E97" w14:textId="77777777" w:rsidR="00B30FD7" w:rsidRPr="00B30FD7"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B30FD7" w:rsidRDefault="00B30FD7" w:rsidP="00011699">
            <w:pPr>
              <w:rPr>
                <w:sz w:val="20"/>
                <w:szCs w:val="20"/>
              </w:rPr>
            </w:pPr>
            <w:r w:rsidRPr="00B30FD7">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B30FD7" w:rsidRDefault="00B30FD7" w:rsidP="00011699">
            <w:pPr>
              <w:rPr>
                <w:sz w:val="20"/>
                <w:szCs w:val="20"/>
              </w:rPr>
            </w:pPr>
            <w:r w:rsidRPr="00B30FD7">
              <w:rPr>
                <w:sz w:val="20"/>
                <w:szCs w:val="20"/>
              </w:rPr>
              <w:sym w:font="Symbol" w:char="F0B3"/>
            </w:r>
            <w:r w:rsidRPr="00B30FD7">
              <w:rPr>
                <w:sz w:val="20"/>
                <w:szCs w:val="20"/>
              </w:rPr>
              <w:t xml:space="preserve"> 2 years</w:t>
            </w:r>
            <w:r w:rsidR="001D27E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B30FD7" w:rsidRDefault="00B30FD7" w:rsidP="00011699">
            <w:pPr>
              <w:rPr>
                <w:sz w:val="20"/>
                <w:szCs w:val="20"/>
              </w:rPr>
            </w:pPr>
            <w:r w:rsidRPr="00B30FD7">
              <w:rPr>
                <w:sz w:val="20"/>
                <w:szCs w:val="20"/>
              </w:rPr>
              <w:t>Once daily for 10 days or until discharge, whichever is sooner</w:t>
            </w:r>
          </w:p>
          <w:p w14:paraId="3F9AAFE8" w14:textId="77777777" w:rsidR="00B30FD7" w:rsidRPr="00B30FD7"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B30FD7"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B30FD7" w:rsidRDefault="00B30FD7" w:rsidP="00011699">
                  <w:pPr>
                    <w:rPr>
                      <w:sz w:val="20"/>
                      <w:szCs w:val="20"/>
                    </w:rPr>
                  </w:pPr>
                  <w:r w:rsidRPr="00B30FD7">
                    <w:rPr>
                      <w:sz w:val="20"/>
                      <w:szCs w:val="20"/>
                    </w:rPr>
                    <w:t>eGFR</w:t>
                  </w:r>
                </w:p>
                <w:p w14:paraId="4366ADB1" w14:textId="77777777" w:rsidR="00B30FD7" w:rsidRPr="00B30FD7" w:rsidRDefault="00B30FD7" w:rsidP="00011699">
                  <w:pPr>
                    <w:rPr>
                      <w:sz w:val="20"/>
                      <w:szCs w:val="20"/>
                    </w:rPr>
                  </w:pPr>
                  <w:r w:rsidRPr="00B30FD7">
                    <w:rPr>
                      <w:sz w:val="20"/>
                      <w:szCs w:val="20"/>
                    </w:rPr>
                    <w:t>(mL/min/1.73 m</w:t>
                  </w:r>
                  <w:r w:rsidRPr="00B30FD7">
                    <w:rPr>
                      <w:sz w:val="20"/>
                      <w:szCs w:val="20"/>
                      <w:vertAlign w:val="superscript"/>
                    </w:rPr>
                    <w:t>2</w:t>
                  </w:r>
                  <w:r w:rsidRPr="00B30FD7">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B30FD7" w:rsidRDefault="00B30FD7" w:rsidP="00011699">
                  <w:pPr>
                    <w:rPr>
                      <w:sz w:val="20"/>
                      <w:szCs w:val="20"/>
                    </w:rPr>
                  </w:pPr>
                  <w:r w:rsidRPr="00B30FD7">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B30FD7" w:rsidRDefault="00B30FD7" w:rsidP="00011699">
                  <w:pPr>
                    <w:rPr>
                      <w:sz w:val="20"/>
                      <w:szCs w:val="20"/>
                    </w:rPr>
                  </w:pPr>
                  <w:r w:rsidRPr="00B30FD7">
                    <w:rPr>
                      <w:sz w:val="20"/>
                      <w:szCs w:val="20"/>
                    </w:rPr>
                    <w:sym w:font="Symbol" w:char="F0B3"/>
                  </w:r>
                  <w:r w:rsidRPr="00B30FD7">
                    <w:rPr>
                      <w:sz w:val="20"/>
                      <w:szCs w:val="20"/>
                    </w:rPr>
                    <w:t xml:space="preserve"> 9 yr</w:t>
                  </w:r>
                </w:p>
              </w:tc>
            </w:tr>
            <w:tr w:rsidR="00B30FD7" w:rsidRPr="00B30FD7"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B30FD7" w:rsidRDefault="00B30FD7" w:rsidP="001D27E0">
                  <w:pPr>
                    <w:rPr>
                      <w:sz w:val="20"/>
                      <w:szCs w:val="20"/>
                    </w:rPr>
                  </w:pPr>
                  <w:r w:rsidRPr="00B30FD7">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B30FD7" w:rsidRDefault="00B30FD7" w:rsidP="00011699">
                  <w:pPr>
                    <w:rPr>
                      <w:sz w:val="20"/>
                      <w:szCs w:val="20"/>
                    </w:rPr>
                  </w:pPr>
                  <w:r w:rsidRPr="00B30FD7">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B30FD7" w:rsidRDefault="00B30FD7" w:rsidP="00011699">
                  <w:pPr>
                    <w:rPr>
                      <w:sz w:val="20"/>
                      <w:szCs w:val="20"/>
                    </w:rPr>
                  </w:pPr>
                  <w:r w:rsidRPr="00B30FD7">
                    <w:rPr>
                      <w:sz w:val="20"/>
                      <w:szCs w:val="20"/>
                    </w:rPr>
                    <w:t>4mg</w:t>
                  </w:r>
                </w:p>
              </w:tc>
            </w:tr>
            <w:tr w:rsidR="00B30FD7" w:rsidRPr="00B30FD7" w14:paraId="01B4AEB9" w14:textId="77777777" w:rsidTr="00F45447">
              <w:trPr>
                <w:trHeight w:val="340"/>
              </w:trPr>
              <w:tc>
                <w:tcPr>
                  <w:tcW w:w="1450" w:type="dxa"/>
                  <w:tcBorders>
                    <w:right w:val="single" w:sz="12" w:space="0" w:color="000000"/>
                  </w:tcBorders>
                  <w:vAlign w:val="center"/>
                </w:tcPr>
                <w:p w14:paraId="6E121A95" w14:textId="45FA89D5" w:rsidR="00B30FD7" w:rsidRPr="00B30FD7" w:rsidRDefault="001D27E0" w:rsidP="00011699">
                  <w:pPr>
                    <w:rPr>
                      <w:sz w:val="20"/>
                      <w:szCs w:val="20"/>
                    </w:rPr>
                  </w:pPr>
                  <w:r w:rsidRPr="00B30FD7">
                    <w:rPr>
                      <w:sz w:val="20"/>
                      <w:szCs w:val="20"/>
                    </w:rPr>
                    <w:t>≥</w:t>
                  </w:r>
                  <w:r w:rsidR="00B30FD7" w:rsidRPr="00B30FD7">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B30FD7" w:rsidRDefault="00F45447" w:rsidP="00011699">
                  <w:pPr>
                    <w:rPr>
                      <w:sz w:val="20"/>
                      <w:szCs w:val="20"/>
                    </w:rPr>
                  </w:pPr>
                  <w:r>
                    <w:rPr>
                      <w:sz w:val="20"/>
                      <w:szCs w:val="20"/>
                    </w:rPr>
                    <w:t>2</w:t>
                  </w:r>
                  <w:r w:rsidR="00B30FD7" w:rsidRPr="00B30FD7">
                    <w:rPr>
                      <w:sz w:val="20"/>
                      <w:szCs w:val="20"/>
                    </w:rPr>
                    <w:t>mg</w:t>
                  </w:r>
                  <w:r>
                    <w:rPr>
                      <w:sz w:val="20"/>
                      <w:szCs w:val="20"/>
                    </w:rPr>
                    <w:t xml:space="preserve"> alt die</w:t>
                  </w:r>
                </w:p>
              </w:tc>
              <w:tc>
                <w:tcPr>
                  <w:tcW w:w="1276" w:type="dxa"/>
                  <w:tcBorders>
                    <w:left w:val="single" w:sz="12" w:space="0" w:color="000000"/>
                  </w:tcBorders>
                  <w:vAlign w:val="center"/>
                </w:tcPr>
                <w:p w14:paraId="60ADAC37" w14:textId="77777777" w:rsidR="00B30FD7" w:rsidRPr="00B30FD7" w:rsidRDefault="00B30FD7" w:rsidP="00011699">
                  <w:pPr>
                    <w:rPr>
                      <w:sz w:val="20"/>
                      <w:szCs w:val="20"/>
                    </w:rPr>
                  </w:pPr>
                  <w:r w:rsidRPr="00B30FD7">
                    <w:rPr>
                      <w:sz w:val="20"/>
                      <w:szCs w:val="20"/>
                    </w:rPr>
                    <w:t>2mg</w:t>
                  </w:r>
                </w:p>
              </w:tc>
            </w:tr>
            <w:tr w:rsidR="00B30FD7" w:rsidRPr="00B30FD7"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B30FD7" w:rsidRDefault="001D27E0" w:rsidP="00011699">
                  <w:pPr>
                    <w:rPr>
                      <w:sz w:val="20"/>
                      <w:szCs w:val="20"/>
                    </w:rPr>
                  </w:pPr>
                  <w:r w:rsidRPr="00B30FD7">
                    <w:rPr>
                      <w:sz w:val="20"/>
                      <w:szCs w:val="20"/>
                    </w:rPr>
                    <w:t>≥</w:t>
                  </w:r>
                  <w:r w:rsidR="00B30FD7" w:rsidRPr="00B30FD7">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B30FD7" w:rsidRDefault="00B30FD7" w:rsidP="00011699">
                  <w:pPr>
                    <w:rPr>
                      <w:sz w:val="20"/>
                      <w:szCs w:val="20"/>
                    </w:rPr>
                  </w:pPr>
                  <w:r w:rsidRPr="00B30FD7">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B30FD7" w:rsidRDefault="00F45447" w:rsidP="00011699">
                  <w:pPr>
                    <w:rPr>
                      <w:sz w:val="20"/>
                      <w:szCs w:val="20"/>
                    </w:rPr>
                  </w:pPr>
                  <w:r>
                    <w:rPr>
                      <w:sz w:val="20"/>
                      <w:szCs w:val="20"/>
                    </w:rPr>
                    <w:t>2</w:t>
                  </w:r>
                  <w:r w:rsidR="00B30FD7" w:rsidRPr="00B30FD7">
                    <w:rPr>
                      <w:sz w:val="20"/>
                      <w:szCs w:val="20"/>
                    </w:rPr>
                    <w:t>mg</w:t>
                  </w:r>
                  <w:r>
                    <w:rPr>
                      <w:sz w:val="20"/>
                      <w:szCs w:val="20"/>
                    </w:rPr>
                    <w:t xml:space="preserve"> alt die</w:t>
                  </w:r>
                </w:p>
              </w:tc>
            </w:tr>
          </w:tbl>
          <w:p w14:paraId="10E3090A" w14:textId="77777777" w:rsidR="00B30FD7" w:rsidRPr="00B30FD7" w:rsidRDefault="00B30FD7" w:rsidP="00011699">
            <w:pPr>
              <w:rPr>
                <w:sz w:val="20"/>
                <w:szCs w:val="20"/>
              </w:rPr>
            </w:pPr>
          </w:p>
          <w:p w14:paraId="70DE8F69" w14:textId="77777777" w:rsidR="00B30FD7" w:rsidRPr="00B30FD7" w:rsidRDefault="00B30FD7" w:rsidP="00011699">
            <w:pPr>
              <w:rPr>
                <w:sz w:val="20"/>
                <w:szCs w:val="20"/>
              </w:rPr>
            </w:pPr>
            <w:r w:rsidRPr="00B30FD7">
              <w:rPr>
                <w:sz w:val="20"/>
                <w:szCs w:val="20"/>
              </w:rPr>
              <w:t>Those on renal replacement therapy are excluded</w:t>
            </w:r>
          </w:p>
        </w:tc>
      </w:tr>
    </w:tbl>
    <w:p w14:paraId="4881CE78" w14:textId="30BEFCE2" w:rsidR="0003198C" w:rsidRDefault="0003198C" w:rsidP="0003198C">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CCDDA6B" w:rsidR="00A46DE7" w:rsidRPr="00AF716F" w:rsidRDefault="00AF716F">
      <w:pPr>
        <w:rPr>
          <w:sz w:val="20"/>
          <w:szCs w:val="20"/>
        </w:rPr>
      </w:pPr>
      <w:r w:rsidRPr="00AF716F">
        <w:rPr>
          <w:b/>
          <w:bCs w:val="0"/>
          <w:color w:val="auto"/>
          <w:sz w:val="20"/>
          <w:szCs w:val="20"/>
          <w:vertAlign w:val="superscript"/>
        </w:rPr>
        <w:t>†</w:t>
      </w:r>
      <w:r w:rsidRPr="00AF716F">
        <w:rPr>
          <w:sz w:val="20"/>
          <w:szCs w:val="20"/>
        </w:rPr>
        <w:t xml:space="preserve"> If methylprednisolone is unavailable</w:t>
      </w:r>
      <w:r>
        <w:rPr>
          <w:sz w:val="20"/>
          <w:szCs w:val="20"/>
        </w:rPr>
        <w:t xml:space="preserve">, intravenous dexamethasone may be substituted </w:t>
      </w:r>
      <w:r w:rsidRPr="00AF716F">
        <w:rPr>
          <w:sz w:val="20"/>
          <w:szCs w:val="20"/>
        </w:rPr>
        <w:t>(</w:t>
      </w:r>
      <w:r>
        <w:rPr>
          <w:sz w:val="20"/>
          <w:szCs w:val="20"/>
        </w:rPr>
        <w:t xml:space="preserve">0.3 mg/kg </w:t>
      </w:r>
      <w:r w:rsidRPr="00AF716F">
        <w:rPr>
          <w:sz w:val="20"/>
          <w:szCs w:val="20"/>
        </w:rPr>
        <w:t>as base; max 19.8 mg) once daily for 3 days</w:t>
      </w:r>
      <w:r>
        <w:rPr>
          <w:sz w:val="20"/>
          <w:szCs w:val="20"/>
        </w:rPr>
        <w:t>.</w:t>
      </w:r>
    </w:p>
    <w:p w14:paraId="5E356BCD" w14:textId="5A50D624" w:rsidR="00A70FEC" w:rsidRDefault="00A70FEC">
      <w:pPr>
        <w:autoSpaceDE/>
        <w:autoSpaceDN/>
        <w:adjustRightInd/>
        <w:contextualSpacing w:val="0"/>
        <w:jc w:val="left"/>
        <w:rPr>
          <w:b/>
          <w:color w:val="auto"/>
          <w:lang w:val="en-US"/>
        </w:rPr>
      </w:pPr>
    </w:p>
    <w:p w14:paraId="7F488379" w14:textId="3A620A64" w:rsidR="00FF5A1B" w:rsidRDefault="00193FA7">
      <w:r w:rsidRPr="00193FA7">
        <w:rPr>
          <w:b/>
          <w:color w:val="auto"/>
          <w:lang w:val="en-US"/>
        </w:rPr>
        <w:lastRenderedPageBreak/>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8B7728"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838"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EC1FFE">
        <w:trPr>
          <w:trHeight w:val="1587"/>
        </w:trPr>
        <w:tc>
          <w:tcPr>
            <w:tcW w:w="2552" w:type="dxa"/>
            <w:vMerge/>
            <w:tcBorders>
              <w:left w:val="nil"/>
            </w:tcBorders>
          </w:tcPr>
          <w:p w14:paraId="1147FB0B" w14:textId="77777777" w:rsidR="00E908A7" w:rsidRPr="008B7728" w:rsidRDefault="00E908A7" w:rsidP="00AE40BB">
            <w:pPr>
              <w:rPr>
                <w:color w:val="auto"/>
                <w:sz w:val="20"/>
                <w:szCs w:val="20"/>
              </w:rPr>
            </w:pPr>
          </w:p>
        </w:tc>
        <w:tc>
          <w:tcPr>
            <w:tcW w:w="1838" w:type="dxa"/>
            <w:vMerge/>
          </w:tcPr>
          <w:p w14:paraId="11768315"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EC1FFE">
        <w:trPr>
          <w:trHeight w:val="1587"/>
        </w:trPr>
        <w:tc>
          <w:tcPr>
            <w:tcW w:w="2552" w:type="dxa"/>
            <w:vMerge/>
            <w:tcBorders>
              <w:left w:val="nil"/>
              <w:bottom w:val="single" w:sz="4" w:space="0" w:color="auto"/>
            </w:tcBorders>
          </w:tcPr>
          <w:p w14:paraId="32CC57C4" w14:textId="77777777" w:rsidR="00E908A7" w:rsidRPr="008B7728" w:rsidRDefault="00E908A7" w:rsidP="00AE40BB">
            <w:pPr>
              <w:rPr>
                <w:color w:val="auto"/>
                <w:sz w:val="20"/>
                <w:szCs w:val="20"/>
              </w:rPr>
            </w:pPr>
          </w:p>
        </w:tc>
        <w:tc>
          <w:tcPr>
            <w:tcW w:w="1838" w:type="dxa"/>
            <w:vMerge/>
          </w:tcPr>
          <w:p w14:paraId="644FB7F1"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r w:rsidR="00EC1FFE" w:rsidRPr="008B7728" w14:paraId="16D30B3A" w14:textId="77777777" w:rsidTr="00EC1FFE">
        <w:trPr>
          <w:trHeight w:val="680"/>
        </w:trPr>
        <w:tc>
          <w:tcPr>
            <w:tcW w:w="2552" w:type="dxa"/>
            <w:vMerge w:val="restart"/>
            <w:tcBorders>
              <w:left w:val="nil"/>
            </w:tcBorders>
          </w:tcPr>
          <w:p w14:paraId="10698A80" w14:textId="6666BC48" w:rsidR="00EC1FFE" w:rsidRPr="008B7728" w:rsidRDefault="00EC1FFE" w:rsidP="00AE40BB">
            <w:pPr>
              <w:rPr>
                <w:color w:val="auto"/>
                <w:sz w:val="20"/>
                <w:szCs w:val="20"/>
              </w:rPr>
            </w:pPr>
            <w:r>
              <w:rPr>
                <w:sz w:val="20"/>
                <w:szCs w:val="20"/>
              </w:rPr>
              <w:t>Anakinra</w:t>
            </w:r>
          </w:p>
        </w:tc>
        <w:tc>
          <w:tcPr>
            <w:tcW w:w="1838" w:type="dxa"/>
            <w:vMerge w:val="restart"/>
          </w:tcPr>
          <w:p w14:paraId="4B2E562A" w14:textId="77777777" w:rsidR="00EC1FFE" w:rsidRDefault="00EC1FFE" w:rsidP="00EC1FFE">
            <w:pPr>
              <w:rPr>
                <w:sz w:val="20"/>
                <w:szCs w:val="20"/>
              </w:rPr>
            </w:pPr>
            <w:r>
              <w:rPr>
                <w:sz w:val="20"/>
                <w:szCs w:val="20"/>
              </w:rPr>
              <w:t>Subcutaneous</w:t>
            </w:r>
          </w:p>
          <w:p w14:paraId="4BAC7514" w14:textId="77777777" w:rsidR="00EC1FFE" w:rsidRDefault="00EC1FFE" w:rsidP="00EC1FFE">
            <w:pPr>
              <w:rPr>
                <w:sz w:val="20"/>
                <w:szCs w:val="20"/>
              </w:rPr>
            </w:pPr>
          </w:p>
          <w:p w14:paraId="3BF30267" w14:textId="321468B8" w:rsidR="00EC1FFE" w:rsidRPr="008B7728" w:rsidRDefault="00EC1FFE" w:rsidP="00EC1FFE">
            <w:pPr>
              <w:jc w:val="left"/>
              <w:rPr>
                <w:color w:val="auto"/>
                <w:sz w:val="20"/>
                <w:szCs w:val="20"/>
              </w:rPr>
            </w:pPr>
            <w:r>
              <w:rPr>
                <w:sz w:val="20"/>
                <w:szCs w:val="20"/>
              </w:rPr>
              <w:t>(I</w:t>
            </w:r>
            <w:r w:rsidRPr="00254E81">
              <w:rPr>
                <w:sz w:val="20"/>
                <w:szCs w:val="20"/>
              </w:rPr>
              <w:t xml:space="preserve">ntravenous route </w:t>
            </w:r>
            <w:r>
              <w:rPr>
                <w:sz w:val="20"/>
                <w:szCs w:val="20"/>
              </w:rPr>
              <w:t>if clinically required)</w:t>
            </w:r>
          </w:p>
        </w:tc>
        <w:tc>
          <w:tcPr>
            <w:tcW w:w="5249" w:type="dxa"/>
            <w:gridSpan w:val="2"/>
            <w:tcBorders>
              <w:top w:val="single" w:sz="4" w:space="0" w:color="auto"/>
              <w:bottom w:val="single" w:sz="4" w:space="0" w:color="auto"/>
              <w:right w:val="nil"/>
            </w:tcBorders>
          </w:tcPr>
          <w:p w14:paraId="1F518E76" w14:textId="4FF884B9" w:rsidR="00EC1FFE" w:rsidRPr="008B7728" w:rsidRDefault="00EC1FFE" w:rsidP="00AE40BB">
            <w:pPr>
              <w:rPr>
                <w:color w:val="auto"/>
                <w:sz w:val="20"/>
                <w:szCs w:val="20"/>
              </w:rPr>
            </w:pPr>
            <w:r w:rsidRPr="008B7728">
              <w:rPr>
                <w:sz w:val="20"/>
                <w:szCs w:val="20"/>
              </w:rPr>
              <w:t xml:space="preserve">Infants &lt; 1 year </w:t>
            </w:r>
            <w:r>
              <w:rPr>
                <w:sz w:val="20"/>
                <w:szCs w:val="20"/>
              </w:rPr>
              <w:t xml:space="preserve">or &lt;10 kg </w:t>
            </w:r>
            <w:r w:rsidRPr="008B7728">
              <w:rPr>
                <w:sz w:val="20"/>
                <w:szCs w:val="20"/>
              </w:rPr>
              <w:t>excluded</w:t>
            </w:r>
          </w:p>
        </w:tc>
      </w:tr>
      <w:tr w:rsidR="00EC1FFE" w:rsidRPr="008B7728" w14:paraId="5E45B621" w14:textId="7C0EC1DE" w:rsidTr="00EC1FFE">
        <w:trPr>
          <w:trHeight w:val="567"/>
        </w:trPr>
        <w:tc>
          <w:tcPr>
            <w:tcW w:w="2552" w:type="dxa"/>
            <w:vMerge/>
            <w:tcBorders>
              <w:left w:val="nil"/>
            </w:tcBorders>
          </w:tcPr>
          <w:p w14:paraId="0F2AF8FE" w14:textId="049BB3FE" w:rsidR="00EC1FFE" w:rsidRPr="008B7728" w:rsidRDefault="00EC1FFE" w:rsidP="00EC1FFE">
            <w:pPr>
              <w:rPr>
                <w:sz w:val="20"/>
                <w:szCs w:val="20"/>
              </w:rPr>
            </w:pPr>
          </w:p>
        </w:tc>
        <w:tc>
          <w:tcPr>
            <w:tcW w:w="1838" w:type="dxa"/>
            <w:vMerge/>
          </w:tcPr>
          <w:p w14:paraId="6A017729" w14:textId="54F24CD6" w:rsidR="00EC1FFE" w:rsidRPr="008B7728" w:rsidRDefault="00EC1FFE" w:rsidP="00EC1FFE">
            <w:pPr>
              <w:jc w:val="left"/>
              <w:rPr>
                <w:sz w:val="20"/>
                <w:szCs w:val="20"/>
              </w:rPr>
            </w:pPr>
          </w:p>
        </w:tc>
        <w:tc>
          <w:tcPr>
            <w:tcW w:w="1139" w:type="dxa"/>
          </w:tcPr>
          <w:p w14:paraId="55454A71" w14:textId="253AAD87" w:rsidR="00EC1FFE" w:rsidRPr="008B7728" w:rsidRDefault="00EC1FFE" w:rsidP="00EC1FFE">
            <w:pPr>
              <w:rPr>
                <w:sz w:val="20"/>
                <w:szCs w:val="20"/>
              </w:rPr>
            </w:pPr>
            <w:r w:rsidRPr="008B7728">
              <w:rPr>
                <w:rFonts w:cstheme="minorHAnsi"/>
                <w:sz w:val="20"/>
                <w:szCs w:val="20"/>
              </w:rPr>
              <w:t xml:space="preserve">≥ </w:t>
            </w:r>
            <w:r>
              <w:rPr>
                <w:sz w:val="20"/>
                <w:szCs w:val="20"/>
              </w:rPr>
              <w:t>1</w:t>
            </w:r>
            <w:r w:rsidRPr="008B7728">
              <w:rPr>
                <w:sz w:val="20"/>
                <w:szCs w:val="20"/>
              </w:rPr>
              <w:t>0 kg</w:t>
            </w:r>
          </w:p>
        </w:tc>
        <w:tc>
          <w:tcPr>
            <w:tcW w:w="4110" w:type="dxa"/>
            <w:tcBorders>
              <w:right w:val="nil"/>
            </w:tcBorders>
          </w:tcPr>
          <w:p w14:paraId="571FE869" w14:textId="77777777" w:rsidR="00EC1FFE" w:rsidRPr="008B7728" w:rsidRDefault="00EC1FFE" w:rsidP="00EC1FFE">
            <w:pPr>
              <w:rPr>
                <w:sz w:val="20"/>
                <w:szCs w:val="20"/>
              </w:rPr>
            </w:pPr>
            <w:r>
              <w:rPr>
                <w:sz w:val="20"/>
                <w:szCs w:val="20"/>
              </w:rPr>
              <w:t>2</w:t>
            </w:r>
            <w:r w:rsidRPr="008B7728">
              <w:rPr>
                <w:sz w:val="20"/>
                <w:szCs w:val="20"/>
              </w:rPr>
              <w:t xml:space="preserve"> mg/kg</w:t>
            </w:r>
            <w:r>
              <w:rPr>
                <w:sz w:val="20"/>
                <w:szCs w:val="20"/>
              </w:rPr>
              <w:t xml:space="preserve"> daily </w:t>
            </w:r>
            <w:r w:rsidRPr="00254E81">
              <w:rPr>
                <w:sz w:val="20"/>
                <w:szCs w:val="20"/>
              </w:rPr>
              <w:t>for 7 days or discharge whichever is sooner</w:t>
            </w:r>
          </w:p>
          <w:p w14:paraId="5D30690B" w14:textId="77777777" w:rsidR="00EC1FFE" w:rsidRPr="008B7728" w:rsidRDefault="00EC1FFE" w:rsidP="00EC1FFE">
            <w:pPr>
              <w:autoSpaceDE/>
              <w:autoSpaceDN/>
              <w:adjustRightInd/>
              <w:contextualSpacing w:val="0"/>
              <w:jc w:val="left"/>
            </w:pPr>
          </w:p>
        </w:tc>
      </w:tr>
    </w:tbl>
    <w:p w14:paraId="0B788905" w14:textId="7ED08393"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844" w:name="_Toc62398107"/>
      <w:bookmarkStart w:id="845" w:name="_Toc44674878"/>
      <w:r>
        <w:lastRenderedPageBreak/>
        <w:t>Appendix 4: Use of IMPs in pregnant and breastfeeding women</w:t>
      </w:r>
      <w:bookmarkEnd w:id="844"/>
    </w:p>
    <w:p w14:paraId="584A3C42" w14:textId="74CDA31A" w:rsidR="00BE4757" w:rsidRPr="00BE4757" w:rsidRDefault="00BE4757" w:rsidP="00BE4757">
      <w:r w:rsidRPr="00BE4757">
        <w:t xml:space="preserve">All trial drugs (except </w:t>
      </w:r>
      <w:r w:rsidR="004F032D">
        <w:t xml:space="preserve">colchicine, baricitinib and </w:t>
      </w:r>
      <w:r w:rsidRPr="00BE4757">
        <w:t>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5623A506" w:rsidR="00E105FD" w:rsidRDefault="00E105FD" w:rsidP="00BE4757">
      <w:pPr>
        <w:rPr>
          <w:ins w:id="846" w:author="Richard Haynes" w:date="2021-01-30T14:30:00Z"/>
          <w:shd w:val="clear" w:color="auto" w:fill="FFFFFF"/>
        </w:rPr>
      </w:pPr>
      <w:r>
        <w:rPr>
          <w:shd w:val="clear" w:color="auto" w:fill="FFFFFF"/>
        </w:rPr>
        <w:t>Colchicine is contraindicated in pregnant or breastfeeding women.</w:t>
      </w:r>
      <w:r w:rsidR="001D27E0">
        <w:rPr>
          <w:shd w:val="clear" w:color="auto" w:fill="FFFFFF"/>
        </w:rPr>
        <w:t xml:space="preserve"> Colchicine will only be included in the randomisation of women of child-bearing potential if they have had a negative pregnancy test since admission.</w:t>
      </w:r>
      <w:r>
        <w:rPr>
          <w:shd w:val="clear" w:color="auto" w:fill="FFFFFF"/>
        </w:rPr>
        <w:t xml:space="preserve"> </w:t>
      </w:r>
    </w:p>
    <w:p w14:paraId="307EBB6F" w14:textId="55109C4D" w:rsidR="00517BF8" w:rsidRDefault="00517BF8" w:rsidP="00BE4757">
      <w:pPr>
        <w:rPr>
          <w:ins w:id="847" w:author="Richard Haynes" w:date="2021-01-30T14:30:00Z"/>
          <w:shd w:val="clear" w:color="auto" w:fill="FFFFFF"/>
        </w:rPr>
      </w:pPr>
    </w:p>
    <w:p w14:paraId="794917E7" w14:textId="38D40473" w:rsidR="00517BF8" w:rsidRDefault="00517BF8" w:rsidP="00BE4757">
      <w:pPr>
        <w:rPr>
          <w:ins w:id="848" w:author="Richard Haynes" w:date="2021-01-30T14:30:00Z"/>
          <w:b/>
          <w:shd w:val="clear" w:color="auto" w:fill="FFFFFF"/>
        </w:rPr>
      </w:pPr>
      <w:ins w:id="849" w:author="Richard Haynes" w:date="2021-01-30T14:30:00Z">
        <w:r>
          <w:rPr>
            <w:b/>
            <w:shd w:val="clear" w:color="auto" w:fill="FFFFFF"/>
          </w:rPr>
          <w:t>Dimethyl fumarate</w:t>
        </w:r>
      </w:ins>
    </w:p>
    <w:p w14:paraId="38BB7C94" w14:textId="45CE3DFE" w:rsidR="00517BF8" w:rsidRPr="00517BF8" w:rsidRDefault="00517BF8" w:rsidP="00BE4757">
      <w:pPr>
        <w:rPr>
          <w:b/>
          <w:shd w:val="clear" w:color="auto" w:fill="FFFFFF"/>
        </w:rPr>
      </w:pPr>
      <w:ins w:id="850" w:author="Richard Haynes" w:date="2021-01-30T14:31:00Z">
        <w:r>
          <w:rPr>
            <w:shd w:val="clear" w:color="auto" w:fill="FFFFFF"/>
          </w:rPr>
          <w:t xml:space="preserve">Dimethyl fumarate is contraindicated in pregnant or breastfeeding women. </w:t>
        </w:r>
      </w:ins>
      <w:ins w:id="851" w:author="Joseph Butchinsky" w:date="2021-02-03T15:00:00Z">
        <w:r w:rsidR="00F669B3" w:rsidRPr="00F669B3">
          <w:rPr>
            <w:shd w:val="clear" w:color="auto" w:fill="FFFFFF"/>
          </w:rPr>
          <w:t>Dimethyl fumarate</w:t>
        </w:r>
      </w:ins>
      <w:ins w:id="852" w:author="Richard Haynes" w:date="2021-01-30T14:31:00Z">
        <w:del w:id="853" w:author="Joseph Butchinsky" w:date="2021-02-03T15:00:00Z">
          <w:r w:rsidDel="00F669B3">
            <w:rPr>
              <w:shd w:val="clear" w:color="auto" w:fill="FFFFFF"/>
            </w:rPr>
            <w:delText>Colchicine</w:delText>
          </w:r>
        </w:del>
        <w:r>
          <w:rPr>
            <w:shd w:val="clear" w:color="auto" w:fill="FFFFFF"/>
          </w:rPr>
          <w:t xml:space="preserve"> will only be included in the randomisation of women of child-bearing potential if they have had a negative pregnancy test since admission.</w:t>
        </w:r>
      </w:ins>
    </w:p>
    <w:p w14:paraId="6B026619" w14:textId="77777777" w:rsidR="00BE4757" w:rsidRPr="00BE4757" w:rsidRDefault="00BE4757" w:rsidP="00BE4757">
      <w:pPr>
        <w:rPr>
          <w:shd w:val="clear" w:color="auto" w:fill="FFFFFF"/>
        </w:rPr>
      </w:pPr>
    </w:p>
    <w:p w14:paraId="682B88CB" w14:textId="1A885CC2" w:rsidR="00BE4757" w:rsidRPr="00BE4757" w:rsidRDefault="00BE4757" w:rsidP="00BE4757">
      <w:r>
        <w:rPr>
          <w:b/>
        </w:rPr>
        <w:t xml:space="preserve">REGN-COV2 </w:t>
      </w:r>
      <w:r w:rsidRPr="00BE4757">
        <w:rPr>
          <w:b/>
        </w:rPr>
        <w:t>Monoclonal antibodies</w:t>
      </w:r>
    </w:p>
    <w:p w14:paraId="692BB1EE" w14:textId="5B5315C2"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1" w:tooltip="Chambers, 2019 #1723" w:history="1">
        <w:r w:rsidR="00475F95" w:rsidRPr="00BE4757">
          <w:fldChar w:fldCharType="begin">
            <w:fldData xml:space="preserve">PEVuZE5vdGU+PENpdGU+PEF1dGhvcj5DaGFtYmVyczwvQXV0aG9yPjxZZWFyPjIwMTk8L1llYXI+
PFJlY051bT4xNzIzPC9SZWNOdW0+PERpc3BsYXlUZXh0PjxzdHlsZSBmYWNlPSJzdXBlcnNjcmlw
dCI+NTE8L3N0eWxlPjwvRGlzcGxheVRleHQ+PHJlY29yZD48cmVjLW51bWJlcj4xNzIzPC9yZWMt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475F95">
          <w:instrText xml:space="preserve"> ADDIN EN.CITE </w:instrText>
        </w:r>
        <w:r w:rsidR="00475F95">
          <w:fldChar w:fldCharType="begin">
            <w:fldData xml:space="preserve">PEVuZE5vdGU+PENpdGU+PEF1dGhvcj5DaGFtYmVyczwvQXV0aG9yPjxZZWFyPjIwMTk8L1llYXI+
PFJlY051bT4xNzIzPC9SZWNOdW0+PERpc3BsYXlUZXh0PjxzdHlsZSBmYWNlPSJzdXBlcnNjcmlw
dCI+NTE8L3N0eWxlPjwvRGlzcGxheVRleHQ+PHJlY29yZD48cmVjLW51bWJlcj4xNzIzPC9yZWMt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51</w:t>
        </w:r>
        <w:r w:rsidR="00475F95"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52" w:tooltip="Puchner, 2019 #1724" w:history="1">
        <w:r w:rsidR="00475F95" w:rsidRPr="00BE4757">
          <w:fldChar w:fldCharType="begin">
            <w:fldData xml:space="preserve">PEVuZE5vdGU+PENpdGU+PEF1dGhvcj5QdWNobmVyPC9BdXRob3I+PFllYXI+MjAxOTwvWWVhcj48
UmVjTnVtPjE3MjQ8L1JlY051bT48RGlzcGxheVRleHQ+PHN0eWxlIGZhY2U9InN1cGVyc2NyaXB0
Ij41Mjwvc3R5bGU+PC9EaXNwbGF5VGV4dD48cmVjb3JkPjxyZWMtbnVtYmVyPjE3MjQ8L3JlYy1u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475F95">
          <w:instrText xml:space="preserve"> ADDIN EN.CITE </w:instrText>
        </w:r>
        <w:r w:rsidR="00475F95">
          <w:fldChar w:fldCharType="begin">
            <w:fldData xml:space="preserve">PEVuZE5vdGU+PENpdGU+PEF1dGhvcj5QdWNobmVyPC9BdXRob3I+PFllYXI+MjAxOTwvWWVhcj48
UmVjTnVtPjE3MjQ8L1JlY051bT48RGlzcGxheVRleHQ+PHN0eWxlIGZhY2U9InN1cGVyc2NyaXB0
Ij41Mjwvc3R5bGU+PC9EaXNwbGF5VGV4dD48cmVjb3JkPjxyZWMtbnVtYmVyPjE3MjQ8L3JlYy1u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52</w:t>
        </w:r>
        <w:r w:rsidR="00475F95"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UmVjTnVtPjMwNDM8L1JlY051bT48RGlzcGxheVRleHQ+PHN0eWxlIGZhY2U9InN1cGVyc2NyaXB0
Ij41Myw1NDwvc3R5bGU+PC9EaXNwbGF5VGV4dD48cmVjb3JkPjxyZWMtbnVtYmVyPjMwNDM8L3Jl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475F95">
        <w:instrText xml:space="preserve"> ADDIN EN.CITE </w:instrText>
      </w:r>
      <w:r w:rsidR="00475F95">
        <w:fldChar w:fldCharType="begin">
          <w:fldData xml:space="preserve">PEVuZE5vdGU+PENpdGU+PEF1dGhvcj5BbGxvdGV5PC9BdXRob3I+PFllYXI+MjAyMDwvWWVhcj48
UmVjTnVtPjMwNDM8L1JlY051bT48RGlzcGxheVRleHQ+PHN0eWxlIGZhY2U9InN1cGVyc2NyaXB0
Ij41Myw1NDwvc3R5bGU+PC9EaXNwbGF5VGV4dD48cmVjb3JkPjxyZWMtbnVtYmVyPjMwNDM8L3Jl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475F95">
        <w:instrText xml:space="preserve"> ADDIN EN.CITE.DATA </w:instrText>
      </w:r>
      <w:r w:rsidR="00475F95">
        <w:fldChar w:fldCharType="end"/>
      </w:r>
      <w:r w:rsidRPr="00BE4757">
        <w:fldChar w:fldCharType="separate"/>
      </w:r>
      <w:hyperlink w:anchor="_ENREF_53" w:tooltip="Allotey, 2020 #3043" w:history="1">
        <w:r w:rsidR="00475F95" w:rsidRPr="00475F95">
          <w:rPr>
            <w:noProof/>
            <w:vertAlign w:val="superscript"/>
          </w:rPr>
          <w:t>53</w:t>
        </w:r>
      </w:hyperlink>
      <w:r w:rsidR="00475F95" w:rsidRPr="00475F95">
        <w:rPr>
          <w:noProof/>
          <w:vertAlign w:val="superscript"/>
        </w:rPr>
        <w:t>,</w:t>
      </w:r>
      <w:hyperlink w:anchor="_ENREF_54" w:tooltip="Knight, 2020 #1700" w:history="1">
        <w:r w:rsidR="00475F95" w:rsidRPr="00475F95">
          <w:rPr>
            <w:noProof/>
            <w:vertAlign w:val="superscript"/>
          </w:rPr>
          <w:t>54</w:t>
        </w:r>
      </w:hyperlink>
      <w:r w:rsidRPr="00BE4757">
        <w:fldChar w:fldCharType="end"/>
      </w:r>
      <w:r w:rsidRPr="00BE4757">
        <w:t xml:space="preserve"> All pregnant women in RECOVERY are entered into the UK Obstetric Surveillance System which follows all pregnancies to their conclusion.</w:t>
      </w:r>
      <w:hyperlink w:anchor="_ENREF_54" w:tooltip="Knight, 2020 #1700" w:history="1">
        <w:r w:rsidR="00475F95" w:rsidRPr="00BE4757">
          <w:fldChar w:fldCharType="begin">
            <w:fldData xml:space="preserve">PEVuZE5vdGU+PENpdGU+PEF1dGhvcj5LbmlnaHQ8L0F1dGhvcj48WWVhcj4yMDIwPC9ZZWFyPjxS
ZWNOdW0+MTcwMDwvUmVjTnVtPjxEaXNwbGF5VGV4dD48c3R5bGUgZmFjZT0ic3VwZXJzY3JpcHQi
PjU0PC9zdHlsZT48L0Rpc3BsYXlUZXh0PjxyZWNvcmQ+PHJlYy1udW1iZXI+MTcwMDwvcmVjLW51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475F95">
          <w:instrText xml:space="preserve"> ADDIN EN.CITE </w:instrText>
        </w:r>
        <w:r w:rsidR="00475F95">
          <w:fldChar w:fldCharType="begin">
            <w:fldData xml:space="preserve">PEVuZE5vdGU+PENpdGU+PEF1dGhvcj5LbmlnaHQ8L0F1dGhvcj48WWVhcj4yMDIwPC9ZZWFyPjxS
ZWNOdW0+MTcwMDwvUmVjTnVtPjxEaXNwbGF5VGV4dD48c3R5bGUgZmFjZT0ic3VwZXJzY3JpcHQi
PjU0PC9zdHlsZT48L0Rpc3BsYXlUZXh0PjxyZWNvcmQ+PHJlYy1udW1iZXI+MTcwMDwvcmVjLW51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54</w:t>
        </w:r>
        <w:r w:rsidR="00475F95"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55" w:tooltip="Knight, 2020 #1726" w:history="1">
        <w:r w:rsidR="00475F95" w:rsidRPr="00BE4757">
          <w:fldChar w:fldCharType="begin">
            <w:fldData xml:space="preserve">PEVuZE5vdGU+PENpdGU+PEF1dGhvcj5LbmlnaHQ8L0F1dGhvcj48WWVhcj4yMDIwPC9ZZWFyPjxS
ZWNOdW0+MTcyNjwvUmVjTnVtPjxEaXNwbGF5VGV4dD48c3R5bGUgZmFjZT0ic3VwZXJzY3JpcHQi
PjU1PC9zdHlsZT48L0Rpc3BsYXlUZXh0PjxyZWNvcmQ+PHJlYy1udW1iZXI+MTcyNjwvcmVjLW51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475F95">
          <w:instrText xml:space="preserve"> ADDIN EN.CITE </w:instrText>
        </w:r>
        <w:r w:rsidR="00475F95">
          <w:fldChar w:fldCharType="begin">
            <w:fldData xml:space="preserve">PEVuZE5vdGU+PENpdGU+PEF1dGhvcj5LbmlnaHQ8L0F1dGhvcj48WWVhcj4yMDIwPC9ZZWFyPjxS
ZWNOdW0+MTcyNjwvUmVjTnVtPjxEaXNwbGF5VGV4dD48c3R5bGUgZmFjZT0ic3VwZXJzY3JpcHQi
PjU1PC9zdHlsZT48L0Rpc3BsYXlUZXh0PjxyZWNvcmQ+PHJlYy1udW1iZXI+MTcyNjwvcmVjLW51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55</w:t>
        </w:r>
        <w:r w:rsidR="00475F95"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5DE1A72E"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56" w:tooltip="Duley, 2019 #2" w:history="1">
        <w:r w:rsidR="00475F95" w:rsidRPr="00BE4757">
          <w:fldChar w:fldCharType="begin">
            <w:fldData xml:space="preserve">PEVuZE5vdGU+PENpdGU+PEF1dGhvcj5EdWxleTwvQXV0aG9yPjxZZWFyPjIwMTk8L1llYXI+PFJl
Y051bT4yPC9SZWNOdW0+PERpc3BsYXlUZXh0PjxzdHlsZSBmYWNlPSJzdXBlcnNjcmlwdCI+NTY8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475F95">
          <w:instrText xml:space="preserve"> ADDIN EN.CITE </w:instrText>
        </w:r>
        <w:r w:rsidR="00475F95">
          <w:fldChar w:fldCharType="begin">
            <w:fldData xml:space="preserve">PEVuZE5vdGU+PENpdGU+PEF1dGhvcj5EdWxleTwvQXV0aG9yPjxZZWFyPjIwMTk8L1llYXI+PFJl
Y051bT4yPC9SZWNOdW0+PERpc3BsYXlUZXh0PjxzdHlsZSBmYWNlPSJzdXBlcnNjcmlwdCI+NTY8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56</w:t>
        </w:r>
        <w:r w:rsidR="00475F95"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57" w:tooltip="Chaemsaithong, 2020 #3" w:history="1">
        <w:r w:rsidR="00475F95" w:rsidRPr="00BE4757">
          <w:fldChar w:fldCharType="begin">
            <w:fldData xml:space="preserve">PEVuZE5vdGU+PENpdGU+PEF1dGhvcj5DaGFlbXNhaXRob25nPC9BdXRob3I+PFllYXI+MjAyMDwv
WWVhcj48UmVjTnVtPjM8L1JlY051bT48RGlzcGxheVRleHQ+PHN0eWxlIGZhY2U9InN1cGVyc2Ny
aXB0Ij41Nzwvc3R5bGU+PC9EaXNwbGF5VGV4dD48cmVjb3JkPjxyZWMtbnVtYmVyPjM8L3JlYy1u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475F95">
          <w:instrText xml:space="preserve"> ADDIN EN.CITE </w:instrText>
        </w:r>
        <w:r w:rsidR="00475F95">
          <w:fldChar w:fldCharType="begin">
            <w:fldData xml:space="preserve">PEVuZE5vdGU+PENpdGU+PEF1dGhvcj5DaGFlbXNhaXRob25nPC9BdXRob3I+PFllYXI+MjAyMDwv
WWVhcj48UmVjTnVtPjM8L1JlY051bT48RGlzcGxheVRleHQ+PHN0eWxlIGZhY2U9InN1cGVyc2Ny
aXB0Ij41Nzwvc3R5bGU+PC9EaXNwbGF5VGV4dD48cmVjb3JkPjxyZWMtbnVtYmVyPjM8L3JlYy1u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57</w:t>
        </w:r>
        <w:r w:rsidR="00475F95" w:rsidRPr="00BE4757">
          <w:fldChar w:fldCharType="end"/>
        </w:r>
      </w:hyperlink>
      <w:r w:rsidRPr="00BE4757">
        <w:t xml:space="preserve"> In 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UmVjTnVtPjQ8L1JlY051bT48RGlzcGxheVRleHQ+PHN0eWxlIGZhY2U9InN1cGVyc2NyaXB0Ij41
OCw1OTwvc3R5bGU+PC9EaXNwbGF5VGV4dD48cmVjb3JkPjxyZWMtbnVtYmVyPjQ8L3JlYy1udW1i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475F95">
        <w:instrText xml:space="preserve"> ADDIN EN.CITE </w:instrText>
      </w:r>
      <w:r w:rsidR="00475F95">
        <w:fldChar w:fldCharType="begin">
          <w:fldData xml:space="preserve">PEVuZE5vdGU+PENpdGU+PEF1dGhvcj5XZWJzdGVyPC9BdXRob3I+PFllYXI+MjAxOTwvWWVhcj48
UmVjTnVtPjQ8L1JlY051bT48RGlzcGxheVRleHQ+PHN0eWxlIGZhY2U9InN1cGVyc2NyaXB0Ij41
OCw1OTwvc3R5bGU+PC9EaXNwbGF5VGV4dD48cmVjb3JkPjxyZWMtbnVtYmVyPjQ8L3JlYy1udW1i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475F95">
        <w:instrText xml:space="preserve"> ADDIN EN.CITE.DATA </w:instrText>
      </w:r>
      <w:r w:rsidR="00475F95">
        <w:fldChar w:fldCharType="end"/>
      </w:r>
      <w:r w:rsidRPr="00BE4757">
        <w:fldChar w:fldCharType="separate"/>
      </w:r>
      <w:hyperlink w:anchor="_ENREF_58" w:tooltip="Webster, 2019 #4" w:history="1">
        <w:r w:rsidR="00475F95" w:rsidRPr="00475F95">
          <w:rPr>
            <w:noProof/>
            <w:vertAlign w:val="superscript"/>
          </w:rPr>
          <w:t>58</w:t>
        </w:r>
      </w:hyperlink>
      <w:r w:rsidR="00475F95" w:rsidRPr="00475F95">
        <w:rPr>
          <w:noProof/>
          <w:vertAlign w:val="superscript"/>
        </w:rPr>
        <w:t>,</w:t>
      </w:r>
      <w:hyperlink w:anchor="_ENREF_59" w:tooltip=",  #5" w:history="1">
        <w:r w:rsidR="00475F95" w:rsidRPr="00475F95">
          <w:rPr>
            <w:noProof/>
            <w:vertAlign w:val="superscript"/>
          </w:rPr>
          <w:t>59</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r w:rsidRPr="00BE4757">
        <w:rPr>
          <w:b/>
        </w:rPr>
        <w:t>Tocilizumab</w:t>
      </w:r>
    </w:p>
    <w:p w14:paraId="4764F972" w14:textId="76522B66"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60" w:tooltip="Hoeltzenbein, 2016 #1632" w:history="1">
        <w:r w:rsidR="00475F95" w:rsidRPr="00BE4757">
          <w:fldChar w:fldCharType="begin">
            <w:fldData xml:space="preserve">PEVuZE5vdGU+PENpdGU+PEF1dGhvcj5Ib2VsdHplbmJlaW48L0F1dGhvcj48WWVhcj4yMDE2PC9Z
ZWFyPjxSZWNOdW0+MTYzMjwvUmVjTnVtPjxEaXNwbGF5VGV4dD48c3R5bGUgZmFjZT0ic3VwZXJz
Y3JpcHQiPjYwPC9zdHlsZT48L0Rpc3BsYXlUZXh0PjxyZWNvcmQ+PHJlYy1udW1iZXI+MTYzMjwv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475F95">
          <w:instrText xml:space="preserve"> ADDIN EN.CITE </w:instrText>
        </w:r>
        <w:r w:rsidR="00475F95">
          <w:fldChar w:fldCharType="begin">
            <w:fldData xml:space="preserve">PEVuZE5vdGU+PENpdGU+PEF1dGhvcj5Ib2VsdHplbmJlaW48L0F1dGhvcj48WWVhcj4yMDE2PC9Z
ZWFyPjxSZWNOdW0+MTYzMjwvUmVjTnVtPjxEaXNwbGF5VGV4dD48c3R5bGUgZmFjZT0ic3VwZXJz
Y3JpcHQiPjYwPC9zdHlsZT48L0Rpc3BsYXlUZXh0PjxyZWNvcmQ+PHJlYy1udW1iZXI+MTYzMjwv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60</w:t>
        </w:r>
        <w:r w:rsidR="00475F95" w:rsidRPr="00BE4757">
          <w:fldChar w:fldCharType="end"/>
        </w:r>
      </w:hyperlink>
      <w:r w:rsidRPr="00BE4757">
        <w:t xml:space="preserve">  and 61 pregnancies,</w:t>
      </w:r>
      <w:hyperlink w:anchor="_ENREF_61" w:tooltip="Nakajima, 2016 #1629" w:history="1">
        <w:r w:rsidR="00475F95" w:rsidRPr="00BE4757">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75F95">
          <w:instrText xml:space="preserve"> ADDIN EN.CITE </w:instrText>
        </w:r>
        <w:r w:rsidR="00475F95">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61</w:t>
        </w:r>
        <w:r w:rsidR="00475F95"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1" w:tooltip="Nakajima, 2016 #1629" w:history="1">
        <w:r w:rsidR="00475F95" w:rsidRPr="00BE4757">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75F95">
          <w:instrText xml:space="preserve"> ADDIN EN.CITE </w:instrText>
        </w:r>
        <w:r w:rsidR="00475F95">
          <w:fldChar w:fldCharType="begin">
            <w:fldData xml:space="preserve">PEVuZE5vdGU+PENpdGU+PEF1dGhvcj5OYWthamltYTwvQXV0aG9yPjxZZWFyPjIwMTY8L1llYXI+
PFJlY051bT4xNjI5PC9SZWNOdW0+PERpc3BsYXlUZXh0PjxzdHlsZSBmYWNlPSJzdXBlcnNjcmlw
dCI+NjE8L3N0eWxlPjwvRGlzcGxheVRleHQ+PHJlY29yZD48cmVjLW51bWJlcj4xNjI5PC9yZWMt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61</w:t>
        </w:r>
        <w:r w:rsidR="00475F95"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62" w:tooltip="Saito, 2019 #1630" w:history="1">
        <w:r w:rsidR="00475F95" w:rsidRPr="00BE4757">
          <w:fldChar w:fldCharType="begin">
            <w:fldData xml:space="preserve">PEVuZE5vdGU+PENpdGU+PEF1dGhvcj5TYWl0bzwvQXV0aG9yPjxZZWFyPjIwMTk8L1llYXI+PFJl
Y051bT4xNjMwPC9SZWNOdW0+PERpc3BsYXlUZXh0PjxzdHlsZSBmYWNlPSJzdXBlcnNjcmlwdCI+
NjI8L3N0eWxlPjwvRGlzcGxheVRleHQ+PHJlY29yZD48cmVjLW51bWJlcj4xNjMwPC9yZWMtbnVt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475F95">
          <w:instrText xml:space="preserve"> ADDIN EN.CITE </w:instrText>
        </w:r>
        <w:r w:rsidR="00475F95">
          <w:fldChar w:fldCharType="begin">
            <w:fldData xml:space="preserve">PEVuZE5vdGU+PENpdGU+PEF1dGhvcj5TYWl0bzwvQXV0aG9yPjxZZWFyPjIwMTk8L1llYXI+PFJl
Y051bT4xNjMwPC9SZWNOdW0+PERpc3BsYXlUZXh0PjxzdHlsZSBmYWNlPSJzdXBlcnNjcmlwdCI+
NjI8L3N0eWxlPjwvRGlzcGxheVRleHQ+PHJlY29yZD48cmVjLW51bWJlcj4xNjMwPC9yZWMtbnVt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62</w:t>
        </w:r>
        <w:r w:rsidR="00475F95"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NjIsNjM8L3N0eWxlPjwvRGlzcGxheVRleHQ+PHJlY29yZD48cmVjLW51bWJlcj4xNjMxPC9yZWMt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475F95">
        <w:instrText xml:space="preserve"> ADDIN EN.CITE </w:instrText>
      </w:r>
      <w:r w:rsidR="00475F95">
        <w:fldChar w:fldCharType="begin">
          <w:fldData xml:space="preserve">PEVuZE5vdGU+PENpdGU+PEF1dGhvcj5TYWl0bzwvQXV0aG9yPjxZZWFyPjIwMTg8L1llYXI+PFJl
Y051bT4xNjMxPC9SZWNOdW0+PERpc3BsYXlUZXh0PjxzdHlsZSBmYWNlPSJzdXBlcnNjcmlwdCI+
NjIsNjM8L3N0eWxlPjwvRGlzcGxheVRleHQ+PHJlY29yZD48cmVjLW51bWJlcj4xNjMxPC9yZWMt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475F95">
        <w:instrText xml:space="preserve"> ADDIN EN.CITE.DATA </w:instrText>
      </w:r>
      <w:r w:rsidR="00475F95">
        <w:fldChar w:fldCharType="end"/>
      </w:r>
      <w:r w:rsidRPr="00BE4757">
        <w:fldChar w:fldCharType="separate"/>
      </w:r>
      <w:hyperlink w:anchor="_ENREF_62" w:tooltip="Saito, 2019 #1630" w:history="1">
        <w:r w:rsidR="00475F95" w:rsidRPr="00475F95">
          <w:rPr>
            <w:noProof/>
            <w:vertAlign w:val="superscript"/>
          </w:rPr>
          <w:t>62</w:t>
        </w:r>
      </w:hyperlink>
      <w:r w:rsidR="00475F95" w:rsidRPr="00475F95">
        <w:rPr>
          <w:noProof/>
          <w:vertAlign w:val="superscript"/>
        </w:rPr>
        <w:t>,</w:t>
      </w:r>
      <w:hyperlink w:anchor="_ENREF_63" w:tooltip="Saito, 2018 #1631" w:history="1">
        <w:r w:rsidR="00475F95" w:rsidRPr="00475F95">
          <w:rPr>
            <w:noProof/>
            <w:vertAlign w:val="superscript"/>
          </w:rPr>
          <w:t>63</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4" w:tooltip="Flint, 2016 #1633" w:history="1">
        <w:r w:rsidR="00475F95" w:rsidRPr="00BE4757">
          <w:fldChar w:fldCharType="begin">
            <w:fldData xml:space="preserve">PEVuZE5vdGU+PENpdGU+PEF1dGhvcj5GbGludDwvQXV0aG9yPjxZZWFyPjIwMTY8L1llYXI+PFJl
Y051bT4xNjMzPC9SZWNOdW0+PERpc3BsYXlUZXh0PjxzdHlsZSBmYWNlPSJzdXBlcnNjcmlwdCI+
NjQ8L3N0eWxlPjwvRGlzcGxheVRleHQ+PHJlY29yZD48cmVjLW51bWJlcj4xNjMzPC9yZWMtbnVt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475F95">
          <w:instrText xml:space="preserve"> ADDIN EN.CITE </w:instrText>
        </w:r>
        <w:r w:rsidR="00475F95">
          <w:fldChar w:fldCharType="begin">
            <w:fldData xml:space="preserve">PEVuZE5vdGU+PENpdGU+PEF1dGhvcj5GbGludDwvQXV0aG9yPjxZZWFyPjIwMTY8L1llYXI+PFJl
Y051bT4xNjMzPC9SZWNOdW0+PERpc3BsYXlUZXh0PjxzdHlsZSBmYWNlPSJzdXBlcnNjcmlwdCI+
NjQ8L3N0eWxlPjwvRGlzcGxheVRleHQ+PHJlY29yZD48cmVjLW51bWJlcj4xNjMzPC9yZWMtbnVt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475F95">
          <w:instrText xml:space="preserve"> ADDIN EN.CITE.DATA </w:instrText>
        </w:r>
        <w:r w:rsidR="00475F95">
          <w:fldChar w:fldCharType="end"/>
        </w:r>
        <w:r w:rsidR="00475F95" w:rsidRPr="00BE4757">
          <w:fldChar w:fldCharType="separate"/>
        </w:r>
        <w:r w:rsidR="00475F95" w:rsidRPr="00475F95">
          <w:rPr>
            <w:noProof/>
            <w:vertAlign w:val="superscript"/>
          </w:rPr>
          <w:t>64</w:t>
        </w:r>
        <w:r w:rsidR="00475F95" w:rsidRPr="00BE4757">
          <w:fldChar w:fldCharType="end"/>
        </w:r>
      </w:hyperlink>
    </w:p>
    <w:p w14:paraId="6E5317F5" w14:textId="77777777" w:rsidR="001D27E0" w:rsidRDefault="001D27E0" w:rsidP="000D70CC"/>
    <w:p w14:paraId="13E36928" w14:textId="617B109A" w:rsidR="001D27E0" w:rsidRDefault="001D27E0" w:rsidP="001D27E0">
      <w:pPr>
        <w:rPr>
          <w:b/>
          <w:shd w:val="clear" w:color="auto" w:fill="FFFFFF"/>
        </w:rPr>
      </w:pPr>
      <w:r>
        <w:rPr>
          <w:b/>
          <w:shd w:val="clear" w:color="auto" w:fill="FFFFFF"/>
        </w:rPr>
        <w:t>Baricitinib</w:t>
      </w:r>
    </w:p>
    <w:p w14:paraId="1645ED0A" w14:textId="34B26D6B" w:rsidR="001D27E0" w:rsidRDefault="001D27E0" w:rsidP="001D27E0">
      <w:pPr>
        <w:rPr>
          <w:shd w:val="clear" w:color="auto" w:fill="FFFFFF"/>
        </w:rPr>
      </w:pPr>
      <w:r>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Default="001D27E0" w:rsidP="001D27E0">
      <w:pPr>
        <w:rPr>
          <w:shd w:val="clear" w:color="auto" w:fill="FFFFFF"/>
        </w:rPr>
      </w:pPr>
    </w:p>
    <w:p w14:paraId="67926939" w14:textId="24B1592B" w:rsidR="001D27E0" w:rsidRDefault="001D27E0" w:rsidP="001D27E0">
      <w:pPr>
        <w:rPr>
          <w:b/>
          <w:shd w:val="clear" w:color="auto" w:fill="FFFFFF"/>
        </w:rPr>
      </w:pPr>
      <w:r>
        <w:rPr>
          <w:b/>
          <w:shd w:val="clear" w:color="auto" w:fill="FFFFFF"/>
        </w:rPr>
        <w:t>Anakinra</w:t>
      </w:r>
    </w:p>
    <w:p w14:paraId="42B69B4A" w14:textId="5AEA9EF9" w:rsidR="001D27E0" w:rsidRPr="001D27E0" w:rsidRDefault="001D27E0" w:rsidP="001D27E0">
      <w:pPr>
        <w:rPr>
          <w:shd w:val="clear" w:color="auto" w:fill="FFFFFF"/>
        </w:rPr>
      </w:pPr>
      <w:r>
        <w:rPr>
          <w:shd w:val="clear" w:color="auto" w:fill="FFFFFF"/>
        </w:rPr>
        <w:t>Data on the use of anakinra in p</w:t>
      </w:r>
      <w:r w:rsidRPr="001D27E0">
        <w:rPr>
          <w:shd w:val="clear" w:color="auto" w:fill="FFFFFF"/>
        </w:rPr>
        <w:t>regnancy data are currently limited</w:t>
      </w:r>
      <w:r>
        <w:rPr>
          <w:shd w:val="clear" w:color="auto" w:fill="FFFFFF"/>
        </w:rPr>
        <w:t>. A</w:t>
      </w:r>
      <w:r w:rsidRPr="001D27E0">
        <w:rPr>
          <w:shd w:val="clear" w:color="auto" w:fill="FFFFFF"/>
        </w:rPr>
        <w:t>lthough renal agenesis and oligohydramnios have been described in exposed infants, controlled studies are lacking</w:t>
      </w:r>
      <w:r>
        <w:rPr>
          <w:shd w:val="clear" w:color="auto" w:fill="FFFFFF"/>
        </w:rPr>
        <w:t>. Anakinra will only be included in the randomisation of women of child-bearing potential if they have had a negative pregnancy test since admission.</w:t>
      </w:r>
    </w:p>
    <w:p w14:paraId="6FF4B1EB" w14:textId="77777777" w:rsidR="00C35106" w:rsidRDefault="00C35106">
      <w:pPr>
        <w:autoSpaceDE/>
        <w:autoSpaceDN/>
        <w:adjustRightInd/>
        <w:contextualSpacing w:val="0"/>
        <w:jc w:val="left"/>
        <w:rPr>
          <w:ins w:id="854" w:author="Richard Haynes" w:date="2021-01-30T14:03:00Z"/>
        </w:rPr>
      </w:pPr>
      <w:ins w:id="855" w:author="Richard Haynes" w:date="2021-01-30T14:03:00Z">
        <w:r>
          <w:br w:type="page"/>
        </w:r>
      </w:ins>
    </w:p>
    <w:p w14:paraId="1550339B" w14:textId="77777777" w:rsidR="00C35106" w:rsidRDefault="00C35106" w:rsidP="00C35106">
      <w:pPr>
        <w:pStyle w:val="Heading2"/>
        <w:rPr>
          <w:ins w:id="856" w:author="Richard Haynes" w:date="2021-01-30T14:04:00Z"/>
        </w:rPr>
      </w:pPr>
      <w:ins w:id="857" w:author="Richard Haynes" w:date="2021-01-30T14:04:00Z">
        <w:r>
          <w:lastRenderedPageBreak/>
          <w:t>Appendix 5: Early phase assessment details</w:t>
        </w:r>
      </w:ins>
    </w:p>
    <w:p w14:paraId="4685EE43" w14:textId="077664B9" w:rsidR="00C35106" w:rsidRDefault="00C35106" w:rsidP="00C35106">
      <w:pPr>
        <w:rPr>
          <w:ins w:id="858" w:author="Joseph Butchinsky" w:date="2021-02-04T08:05:00Z"/>
        </w:rPr>
      </w:pPr>
    </w:p>
    <w:p w14:paraId="5BFED15A" w14:textId="55A753F9" w:rsidR="00913D5F" w:rsidDel="001038B8" w:rsidRDefault="00913D5F" w:rsidP="00913D5F">
      <w:pPr>
        <w:rPr>
          <w:ins w:id="859" w:author="Joseph Butchinsky" w:date="2021-02-04T08:05:00Z"/>
          <w:del w:id="860" w:author="Richard Haynes" w:date="2021-02-05T13:37:00Z"/>
          <w:b/>
          <w:shd w:val="clear" w:color="auto" w:fill="FFFFFF"/>
        </w:rPr>
      </w:pPr>
      <w:ins w:id="861" w:author="Joseph Butchinsky" w:date="2021-02-04T08:05:00Z">
        <w:del w:id="862" w:author="Richard Haynes" w:date="2021-02-05T13:37:00Z">
          <w:r w:rsidDel="001038B8">
            <w:rPr>
              <w:b/>
              <w:shd w:val="clear" w:color="auto" w:fill="FFFFFF"/>
            </w:rPr>
            <w:delText>Dimethyl fumarate</w:delText>
          </w:r>
        </w:del>
      </w:ins>
    </w:p>
    <w:p w14:paraId="6402B18C" w14:textId="77777777" w:rsidR="00913D5F" w:rsidRDefault="00913D5F" w:rsidP="00C35106">
      <w:pPr>
        <w:rPr>
          <w:ins w:id="863" w:author="Richard Haynes" w:date="2021-01-30T14:04:00Z"/>
        </w:rPr>
      </w:pPr>
    </w:p>
    <w:p w14:paraId="0AD32D29" w14:textId="7BB88073" w:rsidR="00517BF8" w:rsidRDefault="00A91954" w:rsidP="00C35106">
      <w:pPr>
        <w:rPr>
          <w:ins w:id="864" w:author="Richard Haynes" w:date="2021-01-30T14:33:00Z"/>
          <w:b/>
          <w:bCs w:val="0"/>
          <w:lang w:val="en-US"/>
        </w:rPr>
      </w:pPr>
      <w:ins w:id="865" w:author="Richard Haynes" w:date="2021-01-31T10:50:00Z">
        <w:r>
          <w:rPr>
            <w:b/>
          </w:rPr>
          <w:t>S/F</w:t>
        </w:r>
        <w:r w:rsidRPr="00A91954">
          <w:rPr>
            <w:b/>
            <w:vertAlign w:val="subscript"/>
          </w:rPr>
          <w:t>94</w:t>
        </w:r>
      </w:ins>
      <w:ins w:id="866" w:author="Richard Haynes" w:date="2021-01-30T14:33:00Z">
        <w:r w:rsidR="00517BF8" w:rsidRPr="00517BF8">
          <w:rPr>
            <w:b/>
          </w:rPr>
          <w:t xml:space="preserve"> ratio</w:t>
        </w:r>
        <w:r w:rsidR="00517BF8">
          <w:rPr>
            <w:b/>
            <w:bCs w:val="0"/>
            <w:lang w:val="en-US"/>
          </w:rPr>
          <w:t>:</w:t>
        </w:r>
      </w:ins>
    </w:p>
    <w:p w14:paraId="52DD8F9C" w14:textId="09A3BF79" w:rsidR="00517BF8" w:rsidRDefault="00517BF8" w:rsidP="00C35106">
      <w:pPr>
        <w:rPr>
          <w:ins w:id="867" w:author="Richard Haynes" w:date="2021-01-30T14:37:00Z"/>
        </w:rPr>
      </w:pPr>
      <w:ins w:id="868" w:author="Richard Haynes" w:date="2021-01-30T14:34:00Z">
        <w:r>
          <w:rPr>
            <w:bCs w:val="0"/>
            <w:lang w:val="en-US"/>
          </w:rPr>
          <w:t xml:space="preserve">The </w:t>
        </w:r>
        <w:r>
          <w:t>S</w:t>
        </w:r>
      </w:ins>
      <w:ins w:id="869" w:author="Richard Haynes" w:date="2021-02-05T13:38:00Z">
        <w:r w:rsidR="001038B8">
          <w:t>p</w:t>
        </w:r>
      </w:ins>
      <w:ins w:id="870" w:author="Richard Haynes" w:date="2021-01-30T14:34:00Z">
        <w:r>
          <w:t>O</w:t>
        </w:r>
        <w:r w:rsidRPr="00524804">
          <w:rPr>
            <w:vertAlign w:val="subscript"/>
          </w:rPr>
          <w:t>2</w:t>
        </w:r>
        <w:r>
          <w:t>:FiO</w:t>
        </w:r>
        <w:r w:rsidRPr="00524804">
          <w:rPr>
            <w:vertAlign w:val="subscript"/>
          </w:rPr>
          <w:t>2</w:t>
        </w:r>
        <w:r>
          <w:t xml:space="preserve"> ratio is a simple correction for the measured oxygen saturation </w:t>
        </w:r>
      </w:ins>
      <w:ins w:id="871" w:author="Richard Haynes" w:date="2021-01-30T14:35:00Z">
        <w:r>
          <w:t>(S</w:t>
        </w:r>
      </w:ins>
      <w:ins w:id="872" w:author="Richard Haynes" w:date="2021-02-05T13:38:00Z">
        <w:r w:rsidR="001038B8">
          <w:t>p</w:t>
        </w:r>
      </w:ins>
      <w:ins w:id="873" w:author="Richard Haynes" w:date="2021-01-30T14:35:00Z">
        <w:r>
          <w:t>O</w:t>
        </w:r>
        <w:r w:rsidRPr="00524804">
          <w:rPr>
            <w:vertAlign w:val="subscript"/>
          </w:rPr>
          <w:t>2</w:t>
        </w:r>
        <w:r>
          <w:t xml:space="preserve">) </w:t>
        </w:r>
      </w:ins>
      <w:ins w:id="874" w:author="Richard Haynes" w:date="2021-01-30T14:34:00Z">
        <w:r>
          <w:t>to account for how much oxygen the patient is receiving (FiO</w:t>
        </w:r>
        <w:r w:rsidRPr="00524804">
          <w:rPr>
            <w:vertAlign w:val="subscript"/>
          </w:rPr>
          <w:t>2</w:t>
        </w:r>
        <w:r>
          <w:t>).</w:t>
        </w:r>
      </w:ins>
      <w:ins w:id="875" w:author="Richard Haynes" w:date="2021-01-30T14:35:00Z">
        <w:r>
          <w:rPr>
            <w:bCs w:val="0"/>
            <w:lang w:val="en-US"/>
          </w:rPr>
          <w:t xml:space="preserve"> If the measured </w:t>
        </w:r>
        <w:r>
          <w:t>S</w:t>
        </w:r>
      </w:ins>
      <w:ins w:id="876" w:author="Richard Haynes" w:date="2021-02-05T13:38:00Z">
        <w:r w:rsidR="001038B8">
          <w:t>p</w:t>
        </w:r>
      </w:ins>
      <w:ins w:id="877" w:author="Richard Haynes" w:date="2021-01-30T14:35:00Z">
        <w:r>
          <w:t>O</w:t>
        </w:r>
        <w:r w:rsidRPr="00524804">
          <w:rPr>
            <w:vertAlign w:val="subscript"/>
          </w:rPr>
          <w:t>2</w:t>
        </w:r>
        <w:r>
          <w:t xml:space="preserve"> is &gt;94% the ratio is less accurate (because it cannot rise much further regardless of </w:t>
        </w:r>
      </w:ins>
      <w:ins w:id="878" w:author="Richard Haynes" w:date="2021-01-30T14:36:00Z">
        <w:r>
          <w:t>FiO</w:t>
        </w:r>
        <w:r w:rsidRPr="00524804">
          <w:rPr>
            <w:vertAlign w:val="subscript"/>
          </w:rPr>
          <w:t>2</w:t>
        </w:r>
      </w:ins>
      <w:ins w:id="879" w:author="Richard Haynes" w:date="2021-01-31T10:50:00Z">
        <w:r w:rsidR="00A91954">
          <w:t>)</w:t>
        </w:r>
      </w:ins>
      <w:ins w:id="880" w:author="Richard Haynes" w:date="2021-01-30T14:36:00Z">
        <w:r>
          <w:t>. Therefore the S</w:t>
        </w:r>
      </w:ins>
      <w:ins w:id="881" w:author="Richard Haynes" w:date="2021-02-05T13:38:00Z">
        <w:r w:rsidR="001038B8">
          <w:t>p</w:t>
        </w:r>
      </w:ins>
      <w:ins w:id="882" w:author="Richard Haynes" w:date="2021-01-30T14:36:00Z">
        <w:r>
          <w:t>O</w:t>
        </w:r>
        <w:r w:rsidRPr="00524804">
          <w:rPr>
            <w:vertAlign w:val="subscript"/>
          </w:rPr>
          <w:t>2</w:t>
        </w:r>
        <w:r>
          <w:t>:FiO</w:t>
        </w:r>
        <w:r w:rsidRPr="00524804">
          <w:rPr>
            <w:vertAlign w:val="subscript"/>
          </w:rPr>
          <w:t>2</w:t>
        </w:r>
        <w:r>
          <w:t xml:space="preserve"> ratio will be measured when the patient’s S</w:t>
        </w:r>
      </w:ins>
      <w:ins w:id="883" w:author="Richard Haynes" w:date="2021-02-05T13:38:00Z">
        <w:r w:rsidR="001038B8">
          <w:t>p</w:t>
        </w:r>
      </w:ins>
      <w:ins w:id="884" w:author="Richard Haynes" w:date="2021-01-30T14:36:00Z">
        <w:r>
          <w:t>O</w:t>
        </w:r>
        <w:r w:rsidRPr="00524804">
          <w:rPr>
            <w:vertAlign w:val="subscript"/>
          </w:rPr>
          <w:t>2</w:t>
        </w:r>
        <w:r>
          <w:t xml:space="preserve"> is </w:t>
        </w:r>
      </w:ins>
      <w:ins w:id="885" w:author="Richard Haynes" w:date="2021-01-30T14:37:00Z">
        <w:r>
          <w:t>&lt;94%</w:t>
        </w:r>
      </w:ins>
      <w:ins w:id="886" w:author="Richard Haynes" w:date="2021-01-31T10:50:00Z">
        <w:r w:rsidR="00A91954">
          <w:t xml:space="preserve"> (called the S/F</w:t>
        </w:r>
        <w:r w:rsidR="00A91954" w:rsidRPr="00A91954">
          <w:rPr>
            <w:vertAlign w:val="subscript"/>
          </w:rPr>
          <w:t>94</w:t>
        </w:r>
        <w:r w:rsidR="00A91954">
          <w:t>)</w:t>
        </w:r>
      </w:ins>
      <w:ins w:id="887" w:author="Richard Haynes" w:date="2021-01-30T14:37:00Z">
        <w:r>
          <w:t>.</w:t>
        </w:r>
      </w:ins>
    </w:p>
    <w:p w14:paraId="4010DC99" w14:textId="77777777" w:rsidR="00517BF8" w:rsidRDefault="00517BF8" w:rsidP="00C35106">
      <w:pPr>
        <w:rPr>
          <w:ins w:id="888" w:author="Richard Haynes" w:date="2021-01-30T14:37:00Z"/>
        </w:rPr>
      </w:pPr>
    </w:p>
    <w:p w14:paraId="15181F84" w14:textId="400964E6" w:rsidR="00F31CB6" w:rsidRDefault="00F31CB6" w:rsidP="00C35106">
      <w:pPr>
        <w:rPr>
          <w:ins w:id="889" w:author="Richard Haynes" w:date="2021-01-30T14:43:00Z"/>
        </w:rPr>
      </w:pPr>
      <w:ins w:id="890" w:author="Richard Haynes" w:date="2021-01-30T14:40:00Z">
        <w:r>
          <w:rPr>
            <w:bCs w:val="0"/>
            <w:lang w:val="en-US"/>
          </w:rPr>
          <w:t>The participant should be resting in bed with the head of the bed at 30</w:t>
        </w:r>
      </w:ins>
      <w:ins w:id="891" w:author="Richard Haynes" w:date="2021-01-30T14:41:00Z">
        <w:r>
          <w:rPr>
            <w:bCs w:val="0"/>
            <w:lang w:val="en-US"/>
          </w:rPr>
          <w:t>º</w:t>
        </w:r>
      </w:ins>
      <w:ins w:id="892" w:author="Richard Haynes" w:date="2021-01-30T14:40:00Z">
        <w:r>
          <w:rPr>
            <w:bCs w:val="0"/>
            <w:lang w:val="en-US"/>
          </w:rPr>
          <w:t xml:space="preserve"> for at least 10 minutes.</w:t>
        </w:r>
      </w:ins>
      <w:ins w:id="893" w:author="Richard Haynes" w:date="2021-01-30T14:35:00Z">
        <w:r w:rsidR="00517BF8" w:rsidRPr="00517BF8" w:rsidDel="00517BF8">
          <w:rPr>
            <w:b/>
            <w:bCs w:val="0"/>
            <w:lang w:val="en-US"/>
          </w:rPr>
          <w:t xml:space="preserve"> </w:t>
        </w:r>
      </w:ins>
      <w:ins w:id="894" w:author="Richard Haynes" w:date="2021-01-30T14:42:00Z">
        <w:r>
          <w:rPr>
            <w:bCs w:val="0"/>
            <w:lang w:val="en-US"/>
          </w:rPr>
          <w:t xml:space="preserve">If they are receiving oxygen via simple nasal prongs or face mask, this will be switched to a Venturi mask (which controls </w:t>
        </w:r>
        <w:r>
          <w:t>FiO</w:t>
        </w:r>
        <w:r w:rsidRPr="00524804">
          <w:rPr>
            <w:vertAlign w:val="subscript"/>
          </w:rPr>
          <w:t>2</w:t>
        </w:r>
        <w:r>
          <w:t xml:space="preserve"> more precisely).</w:t>
        </w:r>
      </w:ins>
      <w:ins w:id="895" w:author="Richard Haynes" w:date="2021-01-30T14:43:00Z">
        <w:r>
          <w:t xml:space="preserve"> The FiO</w:t>
        </w:r>
        <w:r w:rsidRPr="00524804">
          <w:rPr>
            <w:vertAlign w:val="subscript"/>
          </w:rPr>
          <w:t>2</w:t>
        </w:r>
        <w:r>
          <w:t xml:space="preserve"> will then be reduced gradually until S</w:t>
        </w:r>
      </w:ins>
      <w:ins w:id="896" w:author="Richard Haynes" w:date="2021-02-05T13:38:00Z">
        <w:r w:rsidR="001038B8">
          <w:t>p</w:t>
        </w:r>
      </w:ins>
      <w:ins w:id="897" w:author="Richard Haynes" w:date="2021-01-30T14:43:00Z">
        <w:r>
          <w:t>O</w:t>
        </w:r>
        <w:r w:rsidRPr="00524804">
          <w:rPr>
            <w:vertAlign w:val="subscript"/>
          </w:rPr>
          <w:t>2</w:t>
        </w:r>
        <w:r w:rsidR="00813C42">
          <w:t xml:space="preserve"> &lt;94%</w:t>
        </w:r>
      </w:ins>
      <w:ins w:id="898" w:author="Richard Haynes" w:date="2021-01-31T11:00:00Z">
        <w:r w:rsidR="00813C42">
          <w:t xml:space="preserve"> </w:t>
        </w:r>
        <w:r w:rsidR="00813C42">
          <w:rPr>
            <w:bCs w:val="0"/>
          </w:rPr>
          <w:t xml:space="preserve">(or the participant is receiving room air, ie </w:t>
        </w:r>
        <w:r w:rsidR="00813C42" w:rsidRPr="00104B35">
          <w:rPr>
            <w:sz w:val="22"/>
            <w:szCs w:val="22"/>
          </w:rPr>
          <w:t>FiO</w:t>
        </w:r>
        <w:r w:rsidR="00813C42" w:rsidRPr="00104B35">
          <w:rPr>
            <w:sz w:val="22"/>
            <w:szCs w:val="22"/>
            <w:vertAlign w:val="subscript"/>
          </w:rPr>
          <w:t>2</w:t>
        </w:r>
        <w:r w:rsidR="00813C42">
          <w:rPr>
            <w:bCs w:val="0"/>
            <w:vertAlign w:val="subscript"/>
          </w:rPr>
          <w:t xml:space="preserve"> </w:t>
        </w:r>
        <w:r w:rsidR="00813C42">
          <w:rPr>
            <w:bCs w:val="0"/>
          </w:rPr>
          <w:t>=0.21).</w:t>
        </w:r>
      </w:ins>
      <w:ins w:id="899" w:author="Richard Haynes" w:date="2021-01-30T14:43:00Z">
        <w:r>
          <w:t xml:space="preserve"> </w:t>
        </w:r>
      </w:ins>
    </w:p>
    <w:p w14:paraId="664AFCFC" w14:textId="77777777" w:rsidR="00F31CB6" w:rsidRDefault="00F31CB6" w:rsidP="00C35106">
      <w:pPr>
        <w:rPr>
          <w:ins w:id="900" w:author="Richard Haynes" w:date="2021-01-30T14:43:00Z"/>
        </w:rPr>
      </w:pPr>
    </w:p>
    <w:p w14:paraId="6ECF0D33" w14:textId="64091CD1" w:rsidR="00F31CB6" w:rsidRDefault="00F31CB6" w:rsidP="00C35106">
      <w:pPr>
        <w:rPr>
          <w:ins w:id="901" w:author="Richard Haynes" w:date="2021-01-30T14:47:00Z"/>
        </w:rPr>
      </w:pPr>
      <w:ins w:id="902" w:author="Richard Haynes" w:date="2021-01-30T14:43:00Z">
        <w:r>
          <w:t xml:space="preserve">Short </w:t>
        </w:r>
      </w:ins>
      <w:ins w:id="903" w:author="Richard Haynes" w:date="2021-01-30T14:44:00Z">
        <w:r>
          <w:t>periods of hypoxia (e.g. S</w:t>
        </w:r>
      </w:ins>
      <w:ins w:id="904" w:author="Richard Haynes" w:date="2021-02-05T13:38:00Z">
        <w:r w:rsidR="001038B8">
          <w:t>p</w:t>
        </w:r>
      </w:ins>
      <w:ins w:id="905" w:author="Richard Haynes" w:date="2021-01-30T14:44:00Z">
        <w:r>
          <w:t>O</w:t>
        </w:r>
        <w:r w:rsidRPr="00524804">
          <w:rPr>
            <w:vertAlign w:val="subscript"/>
          </w:rPr>
          <w:t>2</w:t>
        </w:r>
        <w:r>
          <w:t xml:space="preserve"> of 80%) are not considered harmful. The participant should be monitored throughout and if they become breathless or distressed after a reduction in </w:t>
        </w:r>
      </w:ins>
      <w:ins w:id="906" w:author="Richard Haynes" w:date="2021-01-30T14:45:00Z">
        <w:r>
          <w:t>FiO</w:t>
        </w:r>
        <w:r w:rsidRPr="00524804">
          <w:rPr>
            <w:vertAlign w:val="subscript"/>
          </w:rPr>
          <w:t>2</w:t>
        </w:r>
        <w:r>
          <w:t xml:space="preserve"> it will be immediately increased. Once S</w:t>
        </w:r>
      </w:ins>
      <w:ins w:id="907" w:author="Richard Haynes" w:date="2021-02-05T13:38:00Z">
        <w:r w:rsidR="001038B8">
          <w:t>p</w:t>
        </w:r>
      </w:ins>
      <w:ins w:id="908" w:author="Richard Haynes" w:date="2021-01-30T14:45:00Z">
        <w:r>
          <w:t>O</w:t>
        </w:r>
        <w:r w:rsidRPr="00524804">
          <w:rPr>
            <w:vertAlign w:val="subscript"/>
          </w:rPr>
          <w:t>2</w:t>
        </w:r>
        <w:r>
          <w:t xml:space="preserve"> &lt;94% </w:t>
        </w:r>
      </w:ins>
      <w:ins w:id="909" w:author="Richard Haynes" w:date="2021-01-30T14:47:00Z">
        <w:r>
          <w:t xml:space="preserve">(or the participant is breathing room air) </w:t>
        </w:r>
      </w:ins>
      <w:ins w:id="910" w:author="Richard Haynes" w:date="2021-01-30T14:45:00Z">
        <w:r>
          <w:t xml:space="preserve">the </w:t>
        </w:r>
      </w:ins>
      <w:ins w:id="911" w:author="Richard Haynes" w:date="2021-01-30T14:46:00Z">
        <w:r>
          <w:t xml:space="preserve">details of </w:t>
        </w:r>
      </w:ins>
      <w:ins w:id="912" w:author="Richard Haynes" w:date="2021-01-30T14:45:00Z">
        <w:r>
          <w:t xml:space="preserve">oxygen delivery mode, </w:t>
        </w:r>
      </w:ins>
      <w:ins w:id="913" w:author="Richard Haynes" w:date="2021-01-30T14:46:00Z">
        <w:r>
          <w:t>S</w:t>
        </w:r>
      </w:ins>
      <w:ins w:id="914" w:author="Richard Haynes" w:date="2021-02-05T13:38:00Z">
        <w:r w:rsidR="001038B8">
          <w:t>p</w:t>
        </w:r>
      </w:ins>
      <w:ins w:id="915" w:author="Richard Haynes" w:date="2021-01-30T14:46:00Z">
        <w:r>
          <w:t>O</w:t>
        </w:r>
        <w:r w:rsidRPr="00524804">
          <w:rPr>
            <w:vertAlign w:val="subscript"/>
          </w:rPr>
          <w:t>2</w:t>
        </w:r>
        <w:r>
          <w:t>, FiO</w:t>
        </w:r>
        <w:r w:rsidRPr="00524804">
          <w:rPr>
            <w:vertAlign w:val="subscript"/>
          </w:rPr>
          <w:t>2</w:t>
        </w:r>
        <w:r>
          <w:t xml:space="preserve"> and respiratory rate will be recorded. The participant’s oxygen will then be returned to</w:t>
        </w:r>
      </w:ins>
      <w:ins w:id="916" w:author="Richard Haynes" w:date="2021-01-30T14:47:00Z">
        <w:r>
          <w:t xml:space="preserve"> baseline. Further details will be provided in a Standard Operating Procedure.</w:t>
        </w:r>
      </w:ins>
    </w:p>
    <w:p w14:paraId="6555C8B9" w14:textId="77777777" w:rsidR="00F31CB6" w:rsidRDefault="00F31CB6" w:rsidP="00C35106">
      <w:pPr>
        <w:rPr>
          <w:ins w:id="917" w:author="Richard Haynes" w:date="2021-01-30T14:47:00Z"/>
        </w:rPr>
      </w:pPr>
    </w:p>
    <w:p w14:paraId="7856E076" w14:textId="77777777" w:rsidR="00F31CB6" w:rsidRDefault="00F31CB6" w:rsidP="00C35106">
      <w:pPr>
        <w:rPr>
          <w:ins w:id="918" w:author="Richard Haynes" w:date="2021-01-30T14:48:00Z"/>
          <w:b/>
        </w:rPr>
      </w:pPr>
      <w:ins w:id="919" w:author="Richard Haynes" w:date="2021-01-30T14:47:00Z">
        <w:r>
          <w:rPr>
            <w:b/>
          </w:rPr>
          <w:t>WHO</w:t>
        </w:r>
      </w:ins>
      <w:ins w:id="920" w:author="Richard Haynes" w:date="2021-01-30T14:48:00Z">
        <w:r>
          <w:rPr>
            <w:b/>
          </w:rPr>
          <w:t xml:space="preserve"> Ordinal Scale</w:t>
        </w:r>
      </w:ins>
    </w:p>
    <w:p w14:paraId="5A2D0E9D" w14:textId="1488C758" w:rsidR="00F31CB6" w:rsidRDefault="00F31CB6" w:rsidP="00F31CB6">
      <w:pPr>
        <w:rPr>
          <w:ins w:id="921" w:author="Richard Haynes" w:date="2021-01-30T14:49:00Z"/>
          <w:bCs w:val="0"/>
          <w:lang w:val="en-US"/>
        </w:rPr>
      </w:pPr>
      <w:ins w:id="922" w:author="Richard Haynes" w:date="2021-01-30T14:48:00Z">
        <w:r w:rsidRPr="00F31CB6">
          <w:rPr>
            <w:bCs w:val="0"/>
            <w:lang w:val="en-US"/>
          </w:rPr>
          <w:t>The W</w:t>
        </w:r>
        <w:r>
          <w:rPr>
            <w:bCs w:val="0"/>
            <w:lang w:val="en-US"/>
          </w:rPr>
          <w:t xml:space="preserve">orld </w:t>
        </w:r>
        <w:r w:rsidRPr="00F31CB6">
          <w:rPr>
            <w:bCs w:val="0"/>
            <w:lang w:val="en-US"/>
          </w:rPr>
          <w:t>H</w:t>
        </w:r>
        <w:r>
          <w:rPr>
            <w:bCs w:val="0"/>
            <w:lang w:val="en-US"/>
          </w:rPr>
          <w:t xml:space="preserve">ealth </w:t>
        </w:r>
        <w:r w:rsidRPr="00F31CB6">
          <w:rPr>
            <w:bCs w:val="0"/>
            <w:lang w:val="en-US"/>
          </w:rPr>
          <w:t>O</w:t>
        </w:r>
        <w:r>
          <w:rPr>
            <w:bCs w:val="0"/>
            <w:lang w:val="en-US"/>
          </w:rPr>
          <w:t>rganization</w:t>
        </w:r>
        <w:r w:rsidRPr="00F31CB6">
          <w:rPr>
            <w:bCs w:val="0"/>
            <w:lang w:val="en-US"/>
          </w:rPr>
          <w:t xml:space="preserve"> have endorsed the use of an ordinal scale as an outcome measure in clinical trials in order to capture the trajectory of patients’ clinical progression and of healthcare resource use</w:t>
        </w:r>
        <w:r>
          <w:rPr>
            <w:bCs w:val="0"/>
            <w:lang w:val="en-US"/>
          </w:rPr>
          <w:t>.</w:t>
        </w:r>
      </w:ins>
      <w:r w:rsidR="00475F95">
        <w:rPr>
          <w:bCs w:val="0"/>
          <w:lang w:val="en-US"/>
        </w:rPr>
        <w:fldChar w:fldCharType="begin"/>
      </w:r>
      <w:r w:rsidR="00475F95">
        <w:rPr>
          <w:bCs w:val="0"/>
          <w:lang w:val="en-US"/>
        </w:rPr>
        <w:instrText xml:space="preserve"> HYPERLINK \l "_ENREF_10" \o "Marshall, 2020 #29" </w:instrText>
      </w:r>
      <w:r w:rsidR="00475F95">
        <w:rPr>
          <w:bCs w:val="0"/>
          <w:lang w:val="en-US"/>
        </w:rPr>
        <w:fldChar w:fldCharType="separate"/>
      </w:r>
      <w:ins w:id="923" w:author="Richard Haynes" w:date="2021-01-30T14:48:00Z">
        <w:r w:rsidR="00475F95" w:rsidRPr="00F31CB6">
          <w:rPr>
            <w:bCs w:val="0"/>
            <w:lang w:val="en-US"/>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ins>
      <w:r w:rsidR="00475F95">
        <w:rPr>
          <w:bCs w:val="0"/>
          <w:lang w:val="en-US"/>
        </w:rPr>
        <w:instrText xml:space="preserve"> ADDIN EN.CITE </w:instrText>
      </w:r>
      <w:r w:rsidR="00475F95">
        <w:rPr>
          <w:bCs w:val="0"/>
          <w:lang w:val="en-US"/>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475F95">
        <w:rPr>
          <w:bCs w:val="0"/>
          <w:lang w:val="en-US"/>
        </w:rPr>
        <w:instrText xml:space="preserve"> ADDIN EN.CITE.DATA </w:instrText>
      </w:r>
      <w:r w:rsidR="00475F95">
        <w:rPr>
          <w:bCs w:val="0"/>
          <w:lang w:val="en-US"/>
        </w:rPr>
      </w:r>
      <w:r w:rsidR="00475F95">
        <w:rPr>
          <w:bCs w:val="0"/>
          <w:lang w:val="en-US"/>
        </w:rPr>
        <w:fldChar w:fldCharType="end"/>
      </w:r>
      <w:ins w:id="924" w:author="Richard Haynes" w:date="2021-01-30T14:48:00Z">
        <w:r w:rsidR="00475F95" w:rsidRPr="00F31CB6">
          <w:rPr>
            <w:bCs w:val="0"/>
            <w:lang w:val="en-US"/>
          </w:rPr>
        </w:r>
        <w:r w:rsidR="00475F95" w:rsidRPr="00F31CB6">
          <w:rPr>
            <w:bCs w:val="0"/>
            <w:lang w:val="en-US"/>
          </w:rPr>
          <w:fldChar w:fldCharType="separate"/>
        </w:r>
      </w:ins>
      <w:r w:rsidR="00475F95" w:rsidRPr="00475F95">
        <w:rPr>
          <w:bCs w:val="0"/>
          <w:noProof/>
          <w:vertAlign w:val="superscript"/>
          <w:lang w:val="en-US"/>
        </w:rPr>
        <w:t>10</w:t>
      </w:r>
      <w:ins w:id="925" w:author="Richard Haynes" w:date="2021-01-30T14:48:00Z">
        <w:r w:rsidR="00475F95" w:rsidRPr="00F31CB6">
          <w:rPr>
            <w:bCs w:val="0"/>
            <w:lang w:val="en-US"/>
          </w:rPr>
          <w:fldChar w:fldCharType="end"/>
        </w:r>
      </w:ins>
      <w:r w:rsidR="00475F95">
        <w:rPr>
          <w:bCs w:val="0"/>
          <w:lang w:val="en-US"/>
        </w:rPr>
        <w:fldChar w:fldCharType="end"/>
      </w:r>
      <w:ins w:id="926" w:author="Richard Haynes" w:date="2021-01-30T14:48:00Z">
        <w:r>
          <w:rPr>
            <w:bCs w:val="0"/>
            <w:lang w:val="en-US"/>
          </w:rPr>
          <w:t xml:space="preserve"> </w:t>
        </w:r>
      </w:ins>
    </w:p>
    <w:p w14:paraId="15F18960" w14:textId="3923F24D" w:rsidR="000030E6" w:rsidRDefault="000030E6" w:rsidP="00F31CB6">
      <w:pPr>
        <w:rPr>
          <w:ins w:id="927" w:author="Richard Haynes" w:date="2021-01-30T14:49:00Z"/>
          <w:bCs w:val="0"/>
          <w:lang w:val="en-US"/>
        </w:rPr>
      </w:pPr>
    </w:p>
    <w:tbl>
      <w:tblPr>
        <w:tblStyle w:val="TableGrid"/>
        <w:tblW w:w="0" w:type="auto"/>
        <w:tblLook w:val="04A0" w:firstRow="1" w:lastRow="0" w:firstColumn="1" w:lastColumn="0" w:noHBand="0" w:noVBand="1"/>
      </w:tblPr>
      <w:tblGrid>
        <w:gridCol w:w="1555"/>
        <w:gridCol w:w="7938"/>
      </w:tblGrid>
      <w:tr w:rsidR="000030E6" w:rsidRPr="000030E6" w14:paraId="3983C9B2" w14:textId="77777777" w:rsidTr="000030E6">
        <w:trPr>
          <w:ins w:id="928" w:author="Richard Haynes" w:date="2021-01-30T14:49:00Z"/>
        </w:trPr>
        <w:tc>
          <w:tcPr>
            <w:tcW w:w="1555" w:type="dxa"/>
          </w:tcPr>
          <w:p w14:paraId="45AB3CC8" w14:textId="77777777" w:rsidR="000030E6" w:rsidRPr="000030E6" w:rsidRDefault="000030E6" w:rsidP="000030E6">
            <w:pPr>
              <w:rPr>
                <w:ins w:id="929" w:author="Richard Haynes" w:date="2021-01-30T14:49:00Z"/>
                <w:bCs w:val="0"/>
                <w:sz w:val="22"/>
                <w:lang w:val="en-US"/>
              </w:rPr>
            </w:pPr>
            <w:ins w:id="930" w:author="Richard Haynes" w:date="2021-01-30T14:49:00Z">
              <w:r w:rsidRPr="000030E6">
                <w:rPr>
                  <w:b/>
                  <w:sz w:val="22"/>
                  <w:lang w:val="en-US"/>
                </w:rPr>
                <w:t>Score</w:t>
              </w:r>
            </w:ins>
          </w:p>
        </w:tc>
        <w:tc>
          <w:tcPr>
            <w:tcW w:w="7938" w:type="dxa"/>
          </w:tcPr>
          <w:p w14:paraId="5547AB4F" w14:textId="77777777" w:rsidR="000030E6" w:rsidRPr="000030E6" w:rsidRDefault="000030E6" w:rsidP="000030E6">
            <w:pPr>
              <w:rPr>
                <w:ins w:id="931" w:author="Richard Haynes" w:date="2021-01-30T14:49:00Z"/>
                <w:bCs w:val="0"/>
                <w:sz w:val="22"/>
                <w:lang w:val="en-US"/>
              </w:rPr>
            </w:pPr>
            <w:ins w:id="932" w:author="Richard Haynes" w:date="2021-01-30T14:49:00Z">
              <w:r w:rsidRPr="000030E6">
                <w:rPr>
                  <w:b/>
                  <w:sz w:val="22"/>
                  <w:lang w:val="en-US"/>
                </w:rPr>
                <w:t>Descriptor</w:t>
              </w:r>
            </w:ins>
          </w:p>
        </w:tc>
      </w:tr>
      <w:tr w:rsidR="000030E6" w:rsidRPr="000030E6" w14:paraId="7561A97A" w14:textId="77777777" w:rsidTr="000030E6">
        <w:trPr>
          <w:ins w:id="933" w:author="Richard Haynes" w:date="2021-01-30T14:49:00Z"/>
        </w:trPr>
        <w:tc>
          <w:tcPr>
            <w:tcW w:w="1555" w:type="dxa"/>
          </w:tcPr>
          <w:p w14:paraId="0FDD7CE5" w14:textId="77777777" w:rsidR="000030E6" w:rsidRPr="000030E6" w:rsidRDefault="000030E6" w:rsidP="000030E6">
            <w:pPr>
              <w:rPr>
                <w:ins w:id="934" w:author="Richard Haynes" w:date="2021-01-30T14:49:00Z"/>
                <w:bCs w:val="0"/>
                <w:sz w:val="22"/>
                <w:lang w:val="en-US"/>
              </w:rPr>
            </w:pPr>
            <w:ins w:id="935" w:author="Richard Haynes" w:date="2021-01-30T14:49:00Z">
              <w:r w:rsidRPr="000030E6">
                <w:rPr>
                  <w:bCs w:val="0"/>
                  <w:sz w:val="22"/>
                  <w:lang w:val="en-US"/>
                </w:rPr>
                <w:t>1</w:t>
              </w:r>
            </w:ins>
          </w:p>
        </w:tc>
        <w:tc>
          <w:tcPr>
            <w:tcW w:w="7938" w:type="dxa"/>
          </w:tcPr>
          <w:p w14:paraId="3F0D1EC1" w14:textId="77777777" w:rsidR="000030E6" w:rsidRPr="000030E6" w:rsidRDefault="000030E6" w:rsidP="000030E6">
            <w:pPr>
              <w:rPr>
                <w:ins w:id="936" w:author="Richard Haynes" w:date="2021-01-30T14:49:00Z"/>
                <w:bCs w:val="0"/>
                <w:sz w:val="22"/>
                <w:lang w:val="en-US"/>
              </w:rPr>
            </w:pPr>
            <w:ins w:id="937" w:author="Richard Haynes" w:date="2021-01-30T14:49:00Z">
              <w:r w:rsidRPr="000030E6">
                <w:rPr>
                  <w:bCs w:val="0"/>
                  <w:sz w:val="22"/>
                  <w:lang w:val="en-US"/>
                </w:rPr>
                <w:t>Discharged (alive)</w:t>
              </w:r>
            </w:ins>
          </w:p>
        </w:tc>
      </w:tr>
      <w:tr w:rsidR="000030E6" w:rsidRPr="000030E6" w14:paraId="2D4B839E" w14:textId="77777777" w:rsidTr="000030E6">
        <w:trPr>
          <w:ins w:id="938" w:author="Richard Haynes" w:date="2021-01-30T14:49:00Z"/>
        </w:trPr>
        <w:tc>
          <w:tcPr>
            <w:tcW w:w="1555" w:type="dxa"/>
          </w:tcPr>
          <w:p w14:paraId="3EAFA595" w14:textId="77777777" w:rsidR="000030E6" w:rsidRPr="000030E6" w:rsidRDefault="000030E6" w:rsidP="000030E6">
            <w:pPr>
              <w:rPr>
                <w:ins w:id="939" w:author="Richard Haynes" w:date="2021-01-30T14:49:00Z"/>
                <w:bCs w:val="0"/>
                <w:sz w:val="22"/>
                <w:lang w:val="en-US"/>
              </w:rPr>
            </w:pPr>
            <w:ins w:id="940" w:author="Richard Haynes" w:date="2021-01-30T14:49:00Z">
              <w:r w:rsidRPr="000030E6">
                <w:rPr>
                  <w:bCs w:val="0"/>
                  <w:sz w:val="22"/>
                  <w:lang w:val="en-US"/>
                </w:rPr>
                <w:t>2</w:t>
              </w:r>
            </w:ins>
          </w:p>
        </w:tc>
        <w:tc>
          <w:tcPr>
            <w:tcW w:w="7938" w:type="dxa"/>
          </w:tcPr>
          <w:p w14:paraId="2CB4C08C" w14:textId="55BF0AB9" w:rsidR="000030E6" w:rsidRPr="000030E6" w:rsidRDefault="000030E6" w:rsidP="000030E6">
            <w:pPr>
              <w:rPr>
                <w:ins w:id="941" w:author="Richard Haynes" w:date="2021-01-30T14:49:00Z"/>
                <w:bCs w:val="0"/>
                <w:sz w:val="22"/>
                <w:lang w:val="en-US"/>
              </w:rPr>
            </w:pPr>
            <w:ins w:id="942" w:author="Richard Haynes" w:date="2021-01-30T14:49:00Z">
              <w:r w:rsidRPr="000030E6">
                <w:rPr>
                  <w:bCs w:val="0"/>
                  <w:sz w:val="22"/>
                  <w:lang w:val="en-US"/>
                </w:rPr>
                <w:t>Hospital admission, not requiring supplemental oxygen, no longer requiring medical care (hospitalisation extended for infection control or other nonmedical reasons e.g. social care. Sometimes documented as “medically fit for discharge” or “medically stable for discharge”)</w:t>
              </w:r>
            </w:ins>
          </w:p>
        </w:tc>
      </w:tr>
      <w:tr w:rsidR="000030E6" w:rsidRPr="000030E6" w14:paraId="48648CDE" w14:textId="77777777" w:rsidTr="000030E6">
        <w:trPr>
          <w:ins w:id="943" w:author="Richard Haynes" w:date="2021-01-30T14:49:00Z"/>
        </w:trPr>
        <w:tc>
          <w:tcPr>
            <w:tcW w:w="1555" w:type="dxa"/>
          </w:tcPr>
          <w:p w14:paraId="4505062F" w14:textId="77777777" w:rsidR="000030E6" w:rsidRPr="000030E6" w:rsidRDefault="000030E6" w:rsidP="000030E6">
            <w:pPr>
              <w:rPr>
                <w:ins w:id="944" w:author="Richard Haynes" w:date="2021-01-30T14:49:00Z"/>
                <w:bCs w:val="0"/>
                <w:sz w:val="22"/>
                <w:lang w:val="en-US"/>
              </w:rPr>
            </w:pPr>
            <w:ins w:id="945" w:author="Richard Haynes" w:date="2021-01-30T14:49:00Z">
              <w:r w:rsidRPr="000030E6">
                <w:rPr>
                  <w:bCs w:val="0"/>
                  <w:sz w:val="22"/>
                  <w:lang w:val="en-US"/>
                </w:rPr>
                <w:t>3</w:t>
              </w:r>
            </w:ins>
          </w:p>
        </w:tc>
        <w:tc>
          <w:tcPr>
            <w:tcW w:w="7938" w:type="dxa"/>
          </w:tcPr>
          <w:p w14:paraId="6CCB2558" w14:textId="77777777" w:rsidR="000030E6" w:rsidRPr="000030E6" w:rsidRDefault="000030E6" w:rsidP="000030E6">
            <w:pPr>
              <w:rPr>
                <w:ins w:id="946" w:author="Richard Haynes" w:date="2021-01-30T14:49:00Z"/>
                <w:bCs w:val="0"/>
                <w:sz w:val="22"/>
                <w:lang w:val="en-US"/>
              </w:rPr>
            </w:pPr>
            <w:ins w:id="947" w:author="Richard Haynes" w:date="2021-01-30T14:49:00Z">
              <w:r w:rsidRPr="000030E6">
                <w:rPr>
                  <w:bCs w:val="0"/>
                  <w:sz w:val="22"/>
                  <w:lang w:val="en-US"/>
                </w:rPr>
                <w:t>Hospital admission, not requiring supplemental oxygen, but requiring ongoing medical care</w:t>
              </w:r>
            </w:ins>
          </w:p>
        </w:tc>
      </w:tr>
      <w:tr w:rsidR="000030E6" w:rsidRPr="000030E6" w14:paraId="0E909AA0" w14:textId="77777777" w:rsidTr="000030E6">
        <w:trPr>
          <w:ins w:id="948" w:author="Richard Haynes" w:date="2021-01-30T14:49:00Z"/>
        </w:trPr>
        <w:tc>
          <w:tcPr>
            <w:tcW w:w="1555" w:type="dxa"/>
          </w:tcPr>
          <w:p w14:paraId="547CE9B4" w14:textId="77777777" w:rsidR="000030E6" w:rsidRPr="000030E6" w:rsidRDefault="000030E6" w:rsidP="000030E6">
            <w:pPr>
              <w:rPr>
                <w:ins w:id="949" w:author="Richard Haynes" w:date="2021-01-30T14:49:00Z"/>
                <w:bCs w:val="0"/>
                <w:sz w:val="22"/>
                <w:lang w:val="en-US"/>
              </w:rPr>
            </w:pPr>
            <w:ins w:id="950" w:author="Richard Haynes" w:date="2021-01-30T14:49:00Z">
              <w:r w:rsidRPr="000030E6">
                <w:rPr>
                  <w:bCs w:val="0"/>
                  <w:sz w:val="22"/>
                  <w:lang w:val="en-US"/>
                </w:rPr>
                <w:t>4</w:t>
              </w:r>
            </w:ins>
          </w:p>
        </w:tc>
        <w:tc>
          <w:tcPr>
            <w:tcW w:w="7938" w:type="dxa"/>
          </w:tcPr>
          <w:p w14:paraId="571E7C0D" w14:textId="77777777" w:rsidR="000030E6" w:rsidRPr="000030E6" w:rsidRDefault="000030E6" w:rsidP="000030E6">
            <w:pPr>
              <w:rPr>
                <w:ins w:id="951" w:author="Richard Haynes" w:date="2021-01-30T14:49:00Z"/>
                <w:bCs w:val="0"/>
                <w:sz w:val="22"/>
                <w:lang w:val="en-US"/>
              </w:rPr>
            </w:pPr>
            <w:ins w:id="952" w:author="Richard Haynes" w:date="2021-01-30T14:49:00Z">
              <w:r w:rsidRPr="000030E6">
                <w:rPr>
                  <w:bCs w:val="0"/>
                  <w:sz w:val="22"/>
                  <w:lang w:val="en-US"/>
                </w:rPr>
                <w:t xml:space="preserve">Hospital admission, requiring supplemental oxygen </w:t>
              </w:r>
            </w:ins>
          </w:p>
          <w:p w14:paraId="4789DA82" w14:textId="77777777" w:rsidR="000030E6" w:rsidRPr="000030E6" w:rsidRDefault="000030E6" w:rsidP="000030E6">
            <w:pPr>
              <w:rPr>
                <w:ins w:id="953" w:author="Richard Haynes" w:date="2021-01-30T14:49:00Z"/>
                <w:bCs w:val="0"/>
                <w:sz w:val="22"/>
                <w:lang w:val="en-US"/>
              </w:rPr>
            </w:pPr>
            <w:ins w:id="954" w:author="Richard Haynes" w:date="2021-01-30T14:49:00Z">
              <w:r w:rsidRPr="000030E6">
                <w:rPr>
                  <w:bCs w:val="0"/>
                  <w:sz w:val="22"/>
                  <w:lang w:val="en-US"/>
                </w:rPr>
                <w:t>(by face mask or nasal prongs)</w:t>
              </w:r>
            </w:ins>
          </w:p>
        </w:tc>
      </w:tr>
      <w:tr w:rsidR="000030E6" w:rsidRPr="000030E6" w14:paraId="0455EBDC" w14:textId="77777777" w:rsidTr="000030E6">
        <w:trPr>
          <w:ins w:id="955" w:author="Richard Haynes" w:date="2021-01-30T14:49:00Z"/>
        </w:trPr>
        <w:tc>
          <w:tcPr>
            <w:tcW w:w="1555" w:type="dxa"/>
          </w:tcPr>
          <w:p w14:paraId="5C88A718" w14:textId="77777777" w:rsidR="000030E6" w:rsidRPr="000030E6" w:rsidRDefault="000030E6" w:rsidP="000030E6">
            <w:pPr>
              <w:rPr>
                <w:ins w:id="956" w:author="Richard Haynes" w:date="2021-01-30T14:49:00Z"/>
                <w:bCs w:val="0"/>
                <w:sz w:val="22"/>
                <w:lang w:val="en-US"/>
              </w:rPr>
            </w:pPr>
            <w:ins w:id="957" w:author="Richard Haynes" w:date="2021-01-30T14:49:00Z">
              <w:r w:rsidRPr="000030E6">
                <w:rPr>
                  <w:bCs w:val="0"/>
                  <w:sz w:val="22"/>
                  <w:lang w:val="en-US"/>
                </w:rPr>
                <w:t>5</w:t>
              </w:r>
            </w:ins>
          </w:p>
        </w:tc>
        <w:tc>
          <w:tcPr>
            <w:tcW w:w="7938" w:type="dxa"/>
          </w:tcPr>
          <w:p w14:paraId="017F1BB0" w14:textId="348773C9" w:rsidR="000030E6" w:rsidRPr="000030E6" w:rsidRDefault="000030E6" w:rsidP="001038B8">
            <w:pPr>
              <w:rPr>
                <w:ins w:id="958" w:author="Richard Haynes" w:date="2021-01-30T14:49:00Z"/>
                <w:bCs w:val="0"/>
                <w:sz w:val="22"/>
                <w:lang w:val="en-US"/>
              </w:rPr>
            </w:pPr>
            <w:ins w:id="959" w:author="Richard Haynes" w:date="2021-01-30T14:49:00Z">
              <w:r w:rsidRPr="000030E6">
                <w:rPr>
                  <w:bCs w:val="0"/>
                  <w:sz w:val="22"/>
                  <w:lang w:val="en-US"/>
                </w:rPr>
                <w:t xml:space="preserve">Hospital admission, requiring high flow nasal oxygen, </w:t>
              </w:r>
            </w:ins>
            <w:ins w:id="960" w:author="Richard Haynes" w:date="2021-02-05T13:39:00Z">
              <w:r w:rsidR="001038B8">
                <w:rPr>
                  <w:bCs w:val="0"/>
                  <w:sz w:val="22"/>
                  <w:lang w:val="en-US"/>
                </w:rPr>
                <w:t xml:space="preserve">continuous positive airways pressure or </w:t>
              </w:r>
            </w:ins>
            <w:ins w:id="961" w:author="Richard Haynes" w:date="2021-01-30T14:49:00Z">
              <w:r w:rsidRPr="000030E6">
                <w:rPr>
                  <w:bCs w:val="0"/>
                  <w:sz w:val="22"/>
                  <w:lang w:val="en-US"/>
                </w:rPr>
                <w:t>non-invasive ventilation</w:t>
              </w:r>
            </w:ins>
          </w:p>
        </w:tc>
      </w:tr>
      <w:tr w:rsidR="000030E6" w:rsidRPr="000030E6" w14:paraId="3B63FF79" w14:textId="77777777" w:rsidTr="000030E6">
        <w:trPr>
          <w:ins w:id="962" w:author="Richard Haynes" w:date="2021-01-30T14:49:00Z"/>
        </w:trPr>
        <w:tc>
          <w:tcPr>
            <w:tcW w:w="1555" w:type="dxa"/>
          </w:tcPr>
          <w:p w14:paraId="6F45FDE2" w14:textId="77777777" w:rsidR="000030E6" w:rsidRPr="000030E6" w:rsidRDefault="000030E6" w:rsidP="000030E6">
            <w:pPr>
              <w:rPr>
                <w:ins w:id="963" w:author="Richard Haynes" w:date="2021-01-30T14:49:00Z"/>
                <w:bCs w:val="0"/>
                <w:sz w:val="22"/>
                <w:lang w:val="en-US"/>
              </w:rPr>
            </w:pPr>
            <w:ins w:id="964" w:author="Richard Haynes" w:date="2021-01-30T14:49:00Z">
              <w:r w:rsidRPr="000030E6">
                <w:rPr>
                  <w:bCs w:val="0"/>
                  <w:sz w:val="22"/>
                  <w:lang w:val="en-US"/>
                </w:rPr>
                <w:t>6</w:t>
              </w:r>
            </w:ins>
          </w:p>
        </w:tc>
        <w:tc>
          <w:tcPr>
            <w:tcW w:w="7938" w:type="dxa"/>
          </w:tcPr>
          <w:p w14:paraId="6B29BDD2" w14:textId="77777777" w:rsidR="000030E6" w:rsidRPr="000030E6" w:rsidRDefault="000030E6" w:rsidP="000030E6">
            <w:pPr>
              <w:rPr>
                <w:ins w:id="965" w:author="Richard Haynes" w:date="2021-01-30T14:49:00Z"/>
                <w:bCs w:val="0"/>
                <w:sz w:val="22"/>
                <w:lang w:val="en-US"/>
              </w:rPr>
            </w:pPr>
            <w:ins w:id="966" w:author="Richard Haynes" w:date="2021-01-30T14:49:00Z">
              <w:r w:rsidRPr="000030E6">
                <w:rPr>
                  <w:bCs w:val="0"/>
                  <w:sz w:val="22"/>
                  <w:lang w:val="en-US"/>
                </w:rPr>
                <w:t>Hospital admission, requiring invasive mechanical ventilation or extracorporeal membrane oxygenation (ECMO)</w:t>
              </w:r>
            </w:ins>
          </w:p>
        </w:tc>
      </w:tr>
      <w:tr w:rsidR="000030E6" w:rsidRPr="000030E6" w14:paraId="511680E5" w14:textId="77777777" w:rsidTr="000030E6">
        <w:trPr>
          <w:ins w:id="967" w:author="Richard Haynes" w:date="2021-01-30T14:49:00Z"/>
        </w:trPr>
        <w:tc>
          <w:tcPr>
            <w:tcW w:w="1555" w:type="dxa"/>
          </w:tcPr>
          <w:p w14:paraId="064CAB3D" w14:textId="77777777" w:rsidR="000030E6" w:rsidRPr="000030E6" w:rsidRDefault="000030E6" w:rsidP="000030E6">
            <w:pPr>
              <w:rPr>
                <w:ins w:id="968" w:author="Richard Haynes" w:date="2021-01-30T14:49:00Z"/>
                <w:bCs w:val="0"/>
                <w:sz w:val="22"/>
                <w:lang w:val="en-US"/>
              </w:rPr>
            </w:pPr>
            <w:ins w:id="969" w:author="Richard Haynes" w:date="2021-01-30T14:49:00Z">
              <w:r w:rsidRPr="000030E6">
                <w:rPr>
                  <w:bCs w:val="0"/>
                  <w:sz w:val="22"/>
                  <w:lang w:val="en-US"/>
                </w:rPr>
                <w:t>7</w:t>
              </w:r>
            </w:ins>
          </w:p>
        </w:tc>
        <w:tc>
          <w:tcPr>
            <w:tcW w:w="7938" w:type="dxa"/>
          </w:tcPr>
          <w:p w14:paraId="4651F450" w14:textId="77777777" w:rsidR="000030E6" w:rsidRPr="000030E6" w:rsidRDefault="000030E6" w:rsidP="000030E6">
            <w:pPr>
              <w:rPr>
                <w:ins w:id="970" w:author="Richard Haynes" w:date="2021-01-30T14:49:00Z"/>
                <w:bCs w:val="0"/>
                <w:sz w:val="22"/>
                <w:lang w:val="en-US"/>
              </w:rPr>
            </w:pPr>
            <w:ins w:id="971" w:author="Richard Haynes" w:date="2021-01-30T14:49:00Z">
              <w:r w:rsidRPr="000030E6">
                <w:rPr>
                  <w:bCs w:val="0"/>
                  <w:sz w:val="22"/>
                  <w:lang w:val="en-US"/>
                </w:rPr>
                <w:t>Death</w:t>
              </w:r>
            </w:ins>
          </w:p>
        </w:tc>
      </w:tr>
    </w:tbl>
    <w:p w14:paraId="331347BE" w14:textId="6DA9FFDA" w:rsidR="0076075F" w:rsidRDefault="0076075F" w:rsidP="00F31CB6">
      <w:pPr>
        <w:rPr>
          <w:ins w:id="972" w:author="Martin Landray" w:date="2021-02-02T19:28:00Z"/>
          <w:bCs w:val="0"/>
          <w:lang w:val="en-US"/>
        </w:rPr>
      </w:pPr>
    </w:p>
    <w:p w14:paraId="2DC93D2A" w14:textId="77777777" w:rsidR="0076075F" w:rsidRDefault="0076075F">
      <w:pPr>
        <w:autoSpaceDE/>
        <w:autoSpaceDN/>
        <w:adjustRightInd/>
        <w:contextualSpacing w:val="0"/>
        <w:jc w:val="left"/>
        <w:rPr>
          <w:ins w:id="973" w:author="Martin Landray" w:date="2021-02-02T19:28:00Z"/>
          <w:bCs w:val="0"/>
          <w:lang w:val="en-US"/>
        </w:rPr>
      </w:pPr>
      <w:ins w:id="974" w:author="Martin Landray" w:date="2021-02-02T19:28:00Z">
        <w:r>
          <w:rPr>
            <w:bCs w:val="0"/>
            <w:lang w:val="en-US"/>
          </w:rPr>
          <w:br w:type="page"/>
        </w:r>
      </w:ins>
    </w:p>
    <w:p w14:paraId="50E7F4DF" w14:textId="77777777" w:rsidR="000030E6" w:rsidRPr="00F31CB6" w:rsidRDefault="000030E6" w:rsidP="00F31CB6">
      <w:pPr>
        <w:rPr>
          <w:ins w:id="975" w:author="Richard Haynes" w:date="2021-01-30T14:48:00Z"/>
          <w:bCs w:val="0"/>
          <w:lang w:val="en-US"/>
        </w:rPr>
      </w:pPr>
    </w:p>
    <w:p w14:paraId="199F41F7" w14:textId="393D1B8E" w:rsidR="000D70CC" w:rsidRPr="00517BF8" w:rsidDel="00517BF8" w:rsidRDefault="000D70CC" w:rsidP="00C35106">
      <w:pPr>
        <w:rPr>
          <w:del w:id="976" w:author="Richard Haynes" w:date="2021-01-30T14:35:00Z"/>
          <w:b/>
          <w:bCs w:val="0"/>
          <w:lang w:val="en-US"/>
        </w:rPr>
      </w:pPr>
      <w:del w:id="977" w:author="Richard Haynes" w:date="2021-01-30T14:35:00Z">
        <w:r w:rsidRPr="00517BF8" w:rsidDel="00517BF8">
          <w:rPr>
            <w:b/>
            <w:bCs w:val="0"/>
            <w:lang w:val="en-US"/>
          </w:rPr>
          <w:br w:type="page"/>
        </w:r>
      </w:del>
    </w:p>
    <w:p w14:paraId="2A2D3333" w14:textId="1FECD440" w:rsidR="004B65DD" w:rsidRPr="00734153" w:rsidRDefault="004B65DD" w:rsidP="001B27CF">
      <w:pPr>
        <w:pStyle w:val="Heading2"/>
      </w:pPr>
      <w:bookmarkStart w:id="978" w:name="_Toc62398108"/>
      <w:r w:rsidRPr="00734153">
        <w:lastRenderedPageBreak/>
        <w:t xml:space="preserve">Appendix </w:t>
      </w:r>
      <w:del w:id="979" w:author="Richard Haynes" w:date="2021-01-30T14:03:00Z">
        <w:r w:rsidR="000D70CC" w:rsidDel="00C35106">
          <w:delText>5</w:delText>
        </w:r>
      </w:del>
      <w:ins w:id="980" w:author="Richard Haynes" w:date="2021-01-30T14:03:00Z">
        <w:r w:rsidR="00C35106">
          <w:t>6</w:t>
        </w:r>
      </w:ins>
      <w:r w:rsidRPr="00734153">
        <w:t>: Organisational Structure and Responsibilities</w:t>
      </w:r>
      <w:bookmarkEnd w:id="802"/>
      <w:bookmarkEnd w:id="803"/>
      <w:bookmarkEnd w:id="804"/>
      <w:bookmarkEnd w:id="842"/>
      <w:bookmarkEnd w:id="843"/>
      <w:bookmarkEnd w:id="845"/>
      <w:bookmarkEnd w:id="978"/>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483DB5C9"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E9522F">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2D8B54A3"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E9522F">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Review of study publications and substudy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30431B37" w:rsidR="003B42B3" w:rsidRPr="00C35106" w:rsidDel="00C35106" w:rsidRDefault="003B42B3" w:rsidP="00C35106">
      <w:pPr>
        <w:rPr>
          <w:del w:id="981" w:author="Richard Haynes" w:date="2021-01-30T14:02:00Z"/>
          <w:b/>
        </w:rPr>
      </w:pPr>
      <w:del w:id="982" w:author="Richard Haynes" w:date="2021-01-30T14:02:00Z">
        <w:r w:rsidRPr="00C35106" w:rsidDel="00C35106">
          <w:rPr>
            <w:b/>
          </w:rPr>
          <w:br w:type="page"/>
        </w:r>
      </w:del>
    </w:p>
    <w:p w14:paraId="3103C4E6" w14:textId="13ED0E71" w:rsidR="006246F1" w:rsidRPr="00C35106" w:rsidDel="00C35106" w:rsidRDefault="00A95509" w:rsidP="00C35106">
      <w:pPr>
        <w:rPr>
          <w:del w:id="983" w:author="Richard Haynes" w:date="2021-01-30T14:02:00Z"/>
          <w:b/>
        </w:rPr>
      </w:pPr>
      <w:del w:id="984" w:author="Richard Haynes" w:date="2021-01-30T14:02:00Z">
        <w:r w:rsidRPr="00C35106" w:rsidDel="00C35106">
          <w:rPr>
            <w:b/>
          </w:rPr>
          <w:lastRenderedPageBreak/>
          <w:fldChar w:fldCharType="begin"/>
        </w:r>
        <w:r w:rsidRPr="00C35106" w:rsidDel="00C35106">
          <w:rPr>
            <w:b/>
          </w:rPr>
          <w:delInstrText xml:space="preserve"> ADDIN EN.SECTION.REFLIST </w:delInstrText>
        </w:r>
        <w:r w:rsidRPr="00C35106" w:rsidDel="00C35106">
          <w:rPr>
            <w:b/>
          </w:rPr>
          <w:fldChar w:fldCharType="end"/>
        </w:r>
      </w:del>
    </w:p>
    <w:p w14:paraId="78A58158" w14:textId="55E30290" w:rsidR="004B65DD" w:rsidRPr="00C35106" w:rsidRDefault="00123202" w:rsidP="00C35106">
      <w:pPr>
        <w:rPr>
          <w:b/>
        </w:rPr>
      </w:pPr>
      <w:bookmarkStart w:id="985" w:name="_Toc266112760"/>
      <w:bookmarkStart w:id="986" w:name="_Toc267579323"/>
      <w:bookmarkStart w:id="987" w:name="_Toc268860992"/>
      <w:bookmarkStart w:id="988" w:name="_Toc246777111"/>
      <w:bookmarkStart w:id="989" w:name="_Ref489424306"/>
      <w:bookmarkStart w:id="990" w:name="_Ref34926130"/>
      <w:bookmarkStart w:id="991" w:name="_Toc38099282"/>
      <w:bookmarkStart w:id="992" w:name="_Toc44674879"/>
      <w:bookmarkStart w:id="993" w:name="_Toc62398109"/>
      <w:bookmarkEnd w:id="985"/>
      <w:bookmarkEnd w:id="986"/>
      <w:bookmarkEnd w:id="987"/>
      <w:del w:id="994" w:author="Richard Haynes" w:date="2021-01-30T14:02:00Z">
        <w:r w:rsidRPr="00C35106" w:rsidDel="00C35106">
          <w:rPr>
            <w:b/>
          </w:rPr>
          <w:delText xml:space="preserve">Appendix </w:delText>
        </w:r>
        <w:r w:rsidR="00DB6908" w:rsidRPr="00C35106" w:rsidDel="00C35106">
          <w:rPr>
            <w:b/>
          </w:rPr>
          <w:delText>5</w:delText>
        </w:r>
        <w:r w:rsidR="004B65DD" w:rsidRPr="00C35106" w:rsidDel="00C35106">
          <w:rPr>
            <w:b/>
          </w:rPr>
          <w:delText xml:space="preserve">: </w:delText>
        </w:r>
      </w:del>
      <w:bookmarkEnd w:id="988"/>
      <w:bookmarkEnd w:id="989"/>
      <w:r w:rsidR="00213C58" w:rsidRPr="00C35106">
        <w:rPr>
          <w:b/>
        </w:rPr>
        <w:t>Organisational Details</w:t>
      </w:r>
      <w:bookmarkEnd w:id="990"/>
      <w:bookmarkEnd w:id="991"/>
      <w:bookmarkEnd w:id="992"/>
      <w:bookmarkEnd w:id="993"/>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Buch,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Mumford, </w:t>
            </w:r>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1025D456" w:rsidR="00265C27" w:rsidRPr="00C752CE" w:rsidRDefault="00DD3BD1" w:rsidP="00265C27">
      <w:pPr>
        <w:rPr>
          <w:b/>
        </w:rPr>
      </w:pPr>
      <w:del w:id="995" w:author="Richard Haynes" w:date="2021-02-05T14:13:00Z">
        <w:r w:rsidDel="00533A93">
          <w:rPr>
            <w:b/>
          </w:rPr>
          <w:delText>South E</w:delText>
        </w:r>
        <w:r w:rsidR="00A6778A" w:rsidDel="00533A93">
          <w:rPr>
            <w:b/>
          </w:rPr>
          <w:delText>ast Asia</w:delText>
        </w:r>
      </w:del>
      <w:ins w:id="996" w:author="Richard Haynes" w:date="2021-02-05T14:13:00Z">
        <w:r w:rsidR="00533A93">
          <w:rPr>
            <w:b/>
          </w:rPr>
          <w:t>International</w:t>
        </w:r>
      </w:ins>
      <w:r>
        <w:rPr>
          <w:b/>
        </w:rPr>
        <w:t xml:space="preserve"> </w:t>
      </w:r>
      <w:r w:rsidR="00265C27" w:rsidRPr="00C752CE">
        <w:rPr>
          <w:b/>
        </w:rPr>
        <w:t>Steering Committee</w:t>
      </w:r>
      <w:del w:id="997" w:author="Richard Haynes" w:date="2021-01-30T14:02:00Z">
        <w:r w:rsidR="00A6778A" w:rsidDel="00C35106">
          <w:rPr>
            <w:b/>
          </w:rPr>
          <w:delText xml:space="preserve"> (Members TBD)</w:delText>
        </w:r>
      </w:del>
    </w:p>
    <w:p w14:paraId="1327176E" w14:textId="77777777" w:rsidR="00265C27" w:rsidRDefault="00265C27" w:rsidP="00F123A0"/>
    <w:p w14:paraId="52532D4E" w14:textId="60538EB7" w:rsidR="00B0385B" w:rsidRDefault="00B0385B" w:rsidP="00AB6C8E">
      <w:pPr>
        <w:rPr>
          <w:sz w:val="20"/>
        </w:rPr>
      </w:pPr>
      <w:r>
        <w:rPr>
          <w:sz w:val="20"/>
        </w:rPr>
        <w:t>Chair</w:t>
      </w:r>
      <w:r>
        <w:rPr>
          <w:sz w:val="20"/>
        </w:rPr>
        <w:tab/>
      </w:r>
      <w:r>
        <w:rPr>
          <w:sz w:val="20"/>
        </w:rPr>
        <w:tab/>
      </w:r>
      <w:r>
        <w:rPr>
          <w:sz w:val="20"/>
        </w:rPr>
        <w:tab/>
      </w:r>
      <w:r>
        <w:rPr>
          <w:sz w:val="20"/>
        </w:rPr>
        <w:tab/>
      </w:r>
      <w:r>
        <w:rPr>
          <w:sz w:val="20"/>
        </w:rPr>
        <w:tab/>
        <w:t>Do Van Dung</w:t>
      </w:r>
    </w:p>
    <w:p w14:paraId="2A5809E1" w14:textId="3F62F4B9" w:rsidR="00023F16" w:rsidRDefault="00023F16" w:rsidP="00AB6C8E">
      <w:pPr>
        <w:rPr>
          <w:sz w:val="20"/>
        </w:rPr>
      </w:pPr>
      <w:r>
        <w:rPr>
          <w:sz w:val="20"/>
        </w:rPr>
        <w:t>Regional Lead Investigators</w:t>
      </w:r>
      <w:r>
        <w:rPr>
          <w:sz w:val="20"/>
        </w:rPr>
        <w:tab/>
      </w:r>
      <w:r>
        <w:rPr>
          <w:sz w:val="20"/>
        </w:rPr>
        <w:tab/>
        <w:t>Guy Thwaites, Jeremy Day</w:t>
      </w:r>
    </w:p>
    <w:p w14:paraId="1413CC27" w14:textId="36FA9541" w:rsidR="00B0385B" w:rsidRDefault="00B0385B" w:rsidP="00B0385B">
      <w:pPr>
        <w:ind w:left="3600" w:hanging="3600"/>
        <w:rPr>
          <w:sz w:val="20"/>
        </w:rPr>
      </w:pPr>
      <w:r>
        <w:rPr>
          <w:sz w:val="20"/>
        </w:rPr>
        <w:t>Independent members</w:t>
      </w:r>
      <w:r w:rsidR="00AB6C8E" w:rsidRPr="003E01A7">
        <w:rPr>
          <w:sz w:val="20"/>
        </w:rPr>
        <w:t>:</w:t>
      </w:r>
      <w:r w:rsidR="00023F16">
        <w:rPr>
          <w:sz w:val="20"/>
        </w:rPr>
        <w:tab/>
      </w:r>
      <w:r>
        <w:rPr>
          <w:sz w:val="20"/>
        </w:rPr>
        <w:t xml:space="preserve">Vietnam : </w:t>
      </w:r>
      <w:r w:rsidRPr="00B0385B">
        <w:rPr>
          <w:sz w:val="20"/>
        </w:rPr>
        <w:t>Nguyen Ngo Quang</w:t>
      </w:r>
      <w:r>
        <w:rPr>
          <w:sz w:val="20"/>
        </w:rPr>
        <w:t xml:space="preserve">, </w:t>
      </w:r>
      <w:r w:rsidRPr="00B0385B">
        <w:rPr>
          <w:sz w:val="20"/>
        </w:rPr>
        <w:t xml:space="preserve">Prof. Binh </w:t>
      </w:r>
    </w:p>
    <w:p w14:paraId="78FD3538" w14:textId="77777777" w:rsidR="00B0385B" w:rsidRDefault="00B0385B" w:rsidP="00B0385B">
      <w:pPr>
        <w:ind w:left="3600"/>
        <w:rPr>
          <w:sz w:val="20"/>
          <w:lang w:val="en-US"/>
        </w:rPr>
      </w:pPr>
      <w:r>
        <w:rPr>
          <w:sz w:val="20"/>
        </w:rPr>
        <w:t xml:space="preserve">Indonesia: </w:t>
      </w:r>
      <w:r w:rsidRPr="00B0385B">
        <w:rPr>
          <w:sz w:val="20"/>
          <w:lang w:val="en-US"/>
        </w:rPr>
        <w:t>Erlina Burhan</w:t>
      </w:r>
      <w:r>
        <w:rPr>
          <w:sz w:val="20"/>
          <w:lang w:val="en-US"/>
        </w:rPr>
        <w:t>,</w:t>
      </w:r>
      <w:r w:rsidRPr="00B0385B">
        <w:rPr>
          <w:sz w:val="20"/>
          <w:lang w:val="en-US"/>
        </w:rPr>
        <w:t xml:space="preserve"> Bachti Alisjahbana  </w:t>
      </w:r>
    </w:p>
    <w:p w14:paraId="3C8669A4" w14:textId="734BD012" w:rsidR="00AB6C8E" w:rsidRPr="003E01A7" w:rsidRDefault="00B0385B" w:rsidP="00B0385B">
      <w:pPr>
        <w:ind w:left="3600"/>
        <w:rPr>
          <w:sz w:val="20"/>
        </w:rPr>
      </w:pPr>
      <w:r>
        <w:rPr>
          <w:sz w:val="20"/>
          <w:lang w:val="en-US"/>
        </w:rPr>
        <w:t xml:space="preserve">Nepal:  </w:t>
      </w:r>
      <w:del w:id="998" w:author="Richard Haynes" w:date="2021-02-15T08:40:00Z">
        <w:r w:rsidDel="00941C11">
          <w:rPr>
            <w:sz w:val="20"/>
            <w:lang w:val="en-US"/>
          </w:rPr>
          <w:delText>Pardip Gyanwali</w:delText>
        </w:r>
      </w:del>
      <w:ins w:id="999" w:author="Richard Haynes" w:date="2021-02-15T08:40:00Z">
        <w:r w:rsidR="00941C11">
          <w:rPr>
            <w:sz w:val="20"/>
            <w:lang w:val="en-US"/>
          </w:rPr>
          <w:t>Janak Koirala</w:t>
        </w:r>
      </w:ins>
      <w:r>
        <w:rPr>
          <w:sz w:val="20"/>
          <w:lang w:val="en-US"/>
        </w:rPr>
        <w:t xml:space="preserve">, </w:t>
      </w:r>
      <w:r w:rsidRPr="00B0385B">
        <w:rPr>
          <w:sz w:val="20"/>
          <w:lang w:val="en-US"/>
        </w:rPr>
        <w:t xml:space="preserve">Sudha Basnet </w:t>
      </w:r>
    </w:p>
    <w:p w14:paraId="1FEB9942" w14:textId="4C53C284" w:rsidR="00AB6C8E" w:rsidRPr="003E01A7" w:rsidRDefault="00B0385B" w:rsidP="00533A93">
      <w:pPr>
        <w:ind w:left="3600" w:hanging="3600"/>
        <w:rPr>
          <w:sz w:val="20"/>
        </w:rPr>
      </w:pPr>
      <w:r>
        <w:rPr>
          <w:sz w:val="20"/>
        </w:rPr>
        <w:t>Other</w:t>
      </w:r>
      <w:r w:rsidR="00AB6C8E" w:rsidRPr="003E01A7">
        <w:rPr>
          <w:sz w:val="20"/>
        </w:rPr>
        <w:t xml:space="preserve"> members</w:t>
      </w:r>
      <w:r w:rsidR="00041394" w:rsidRPr="003E01A7">
        <w:rPr>
          <w:sz w:val="20"/>
        </w:rPr>
        <w:t>:</w:t>
      </w:r>
      <w:r w:rsidR="00023F16">
        <w:rPr>
          <w:sz w:val="20"/>
        </w:rPr>
        <w:tab/>
      </w:r>
      <w:r>
        <w:rPr>
          <w:sz w:val="20"/>
        </w:rPr>
        <w:t xml:space="preserve">Evelyne Kestelyn, Buddha Basnyat, </w:t>
      </w:r>
      <w:ins w:id="1000" w:author="Richard Haynes" w:date="2021-02-15T08:40:00Z">
        <w:r w:rsidR="00941C11">
          <w:rPr>
            <w:sz w:val="20"/>
            <w:lang w:val="en-US"/>
          </w:rPr>
          <w:t>Pradip Gyanwali,</w:t>
        </w:r>
        <w:r w:rsidR="00941C11">
          <w:rPr>
            <w:sz w:val="20"/>
          </w:rPr>
          <w:t xml:space="preserve"> </w:t>
        </w:r>
      </w:ins>
      <w:r>
        <w:rPr>
          <w:sz w:val="20"/>
        </w:rPr>
        <w:t xml:space="preserve">Raph Hamers, </w:t>
      </w:r>
      <w:ins w:id="1001" w:author="Richard Haynes" w:date="2021-02-05T14:13:00Z">
        <w:r w:rsidR="00533A93">
          <w:rPr>
            <w:sz w:val="20"/>
          </w:rPr>
          <w:t xml:space="preserve">John Amuasi, </w:t>
        </w:r>
      </w:ins>
      <w:r>
        <w:rPr>
          <w:sz w:val="20"/>
        </w:rPr>
        <w:t>Peter Horby</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6490D436" w:rsidR="00A73E0A" w:rsidRPr="001001E5" w:rsidRDefault="009A510F" w:rsidP="004B2491">
            <w:pPr>
              <w:rPr>
                <w:sz w:val="20"/>
              </w:rPr>
            </w:pPr>
            <w:r w:rsidRPr="001001E5">
              <w:rPr>
                <w:sz w:val="20"/>
              </w:rPr>
              <w:t xml:space="preserve">David </w:t>
            </w:r>
            <w:r w:rsidR="00973864">
              <w:rPr>
                <w:sz w:val="20"/>
              </w:rPr>
              <w:t>L</w:t>
            </w:r>
            <w:r w:rsidRPr="001001E5">
              <w:rPr>
                <w:sz w:val="20"/>
              </w:rPr>
              <w:t xml:space="preserve">alloo, </w:t>
            </w:r>
            <w:r w:rsidR="004B2491">
              <w:rPr>
                <w:sz w:val="20"/>
              </w:rPr>
              <w:t>Mohammed Munavvar,</w:t>
            </w:r>
            <w:r w:rsidR="0030265A">
              <w:rPr>
                <w:sz w:val="20"/>
              </w:rPr>
              <w:t xml:space="preserve"> </w:t>
            </w:r>
            <w:r w:rsidRPr="001001E5">
              <w:rPr>
                <w:sz w:val="20"/>
              </w:rPr>
              <w:t>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63726B29" w:rsidR="00380300" w:rsidRPr="00734153" w:rsidDel="00C35106" w:rsidRDefault="00380300" w:rsidP="00F123A0">
      <w:pPr>
        <w:rPr>
          <w:del w:id="1002" w:author="Richard Haynes" w:date="2021-01-30T14:03:00Z"/>
        </w:rPr>
      </w:pPr>
    </w:p>
    <w:bookmarkEnd w:id="711"/>
    <w:bookmarkEnd w:id="712"/>
    <w:p w14:paraId="32642703" w14:textId="29AEE04F"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1003" w:name="_Toc44674880"/>
      <w:bookmarkStart w:id="1004" w:name="_Toc62398110"/>
      <w:r>
        <w:lastRenderedPageBreak/>
        <w:t>REFERENCES</w:t>
      </w:r>
      <w:bookmarkEnd w:id="1003"/>
      <w:bookmarkEnd w:id="1004"/>
    </w:p>
    <w:p w14:paraId="579CF371" w14:textId="77777777" w:rsidR="00475F95" w:rsidRPr="00475F95" w:rsidRDefault="00A46DE7" w:rsidP="00475F95">
      <w:pPr>
        <w:pStyle w:val="EndNoteBibliography"/>
        <w:spacing w:after="240"/>
      </w:pPr>
      <w:r>
        <w:fldChar w:fldCharType="begin"/>
      </w:r>
      <w:r>
        <w:instrText xml:space="preserve"> ADDIN EN.REFLIST </w:instrText>
      </w:r>
      <w:r>
        <w:fldChar w:fldCharType="separate"/>
      </w:r>
      <w:bookmarkStart w:id="1005" w:name="_ENREF_1"/>
      <w:r w:rsidR="00475F95" w:rsidRPr="00475F95">
        <w:t>1.</w:t>
      </w:r>
      <w:r w:rsidR="00475F95" w:rsidRPr="00475F95">
        <w:tab/>
        <w:t>Zhu N, Zhang D, Wang W, et al. A Novel Coronavirus from Patients with Pneumonia in China, 2019. N Engl J Med 2020;382:727-33.</w:t>
      </w:r>
      <w:bookmarkEnd w:id="1005"/>
    </w:p>
    <w:p w14:paraId="1BD6962B" w14:textId="77777777" w:rsidR="00475F95" w:rsidRPr="00475F95" w:rsidRDefault="00475F95" w:rsidP="00475F95">
      <w:pPr>
        <w:pStyle w:val="EndNoteBibliography"/>
        <w:spacing w:after="240"/>
      </w:pPr>
      <w:bookmarkStart w:id="1006" w:name="_ENREF_2"/>
      <w:r w:rsidRPr="00475F95">
        <w:t>2.</w:t>
      </w:r>
      <w:r w:rsidRPr="00475F95">
        <w:tab/>
        <w:t>Shi R, Shan C, Duan X, et al. A human neutralizing antibody targets the receptor-binding site of SARS-CoV-2. Nature 2020;584:120-4.</w:t>
      </w:r>
      <w:bookmarkEnd w:id="1006"/>
    </w:p>
    <w:p w14:paraId="7D466A86" w14:textId="77777777" w:rsidR="00475F95" w:rsidRPr="00475F95" w:rsidRDefault="00475F95" w:rsidP="00475F95">
      <w:pPr>
        <w:pStyle w:val="EndNoteBibliography"/>
        <w:spacing w:after="240"/>
      </w:pPr>
      <w:bookmarkStart w:id="1007" w:name="_ENREF_3"/>
      <w:r w:rsidRPr="00475F95">
        <w:t>3.</w:t>
      </w:r>
      <w:r w:rsidRPr="00475F95">
        <w:tab/>
        <w:t>Huang C, Wang Y, Li X, et al. Clinical features of patients infected with 2019 novel coronavirus in Wuhan, China. Lancet 2020;395:497-506.</w:t>
      </w:r>
      <w:bookmarkEnd w:id="1007"/>
    </w:p>
    <w:p w14:paraId="20548660" w14:textId="77777777" w:rsidR="00475F95" w:rsidRPr="00475F95" w:rsidRDefault="00475F95" w:rsidP="00475F95">
      <w:pPr>
        <w:pStyle w:val="EndNoteBibliography"/>
        <w:spacing w:after="240"/>
      </w:pPr>
      <w:bookmarkStart w:id="1008" w:name="_ENREF_4"/>
      <w:r w:rsidRPr="00475F95">
        <w:t>4.</w:t>
      </w:r>
      <w:r w:rsidRPr="00475F95">
        <w:tab/>
        <w:t>Wang D, Hu B, Hu C, et al. Clinical Characteristics of 138 Hospitalized Patients With 2019 Novel Coronavirus-Infected Pneumonia in Wuhan, China. JAMA 2020.</w:t>
      </w:r>
      <w:bookmarkEnd w:id="1008"/>
    </w:p>
    <w:p w14:paraId="3D5538CC" w14:textId="77777777" w:rsidR="00475F95" w:rsidRPr="00475F95" w:rsidRDefault="00475F95" w:rsidP="00475F95">
      <w:pPr>
        <w:pStyle w:val="EndNoteBibliography"/>
        <w:spacing w:after="240"/>
      </w:pPr>
      <w:bookmarkStart w:id="1009" w:name="_ENREF_5"/>
      <w:r w:rsidRPr="00475F95">
        <w:t>5.</w:t>
      </w:r>
      <w:r w:rsidRPr="00475F95">
        <w:tab/>
        <w:t>Whittaker E, Bamford A, Kenny J, et al. Clinical Characteristics of 58 Children With a Pediatric Inflammatory Multisystem Syndrome Temporally Associated With SARS-CoV-2. JAMA 2020.</w:t>
      </w:r>
      <w:bookmarkEnd w:id="1009"/>
    </w:p>
    <w:p w14:paraId="0ED6137C" w14:textId="77777777" w:rsidR="00475F95" w:rsidRPr="00475F95" w:rsidRDefault="00475F95" w:rsidP="00475F95">
      <w:pPr>
        <w:pStyle w:val="EndNoteBibliography"/>
        <w:spacing w:after="240"/>
      </w:pPr>
      <w:bookmarkStart w:id="1010" w:name="_ENREF_6"/>
      <w:r w:rsidRPr="00475F95">
        <w:t>6.</w:t>
      </w:r>
      <w:r w:rsidRPr="00475F95">
        <w:tab/>
        <w:t>Chen N, Zhou M, Dong X, et al. Epidemiological and clinical characteristics of 99 cases of 2019 novel coronavirus pneumonia in Wuhan, China: a descriptive study. Lancet 2020;395:507-13.</w:t>
      </w:r>
      <w:bookmarkEnd w:id="1010"/>
    </w:p>
    <w:p w14:paraId="74CF0B18" w14:textId="77777777" w:rsidR="00475F95" w:rsidRPr="00475F95" w:rsidRDefault="00475F95" w:rsidP="00475F95">
      <w:pPr>
        <w:pStyle w:val="EndNoteBibliography"/>
        <w:spacing w:after="240"/>
      </w:pPr>
      <w:bookmarkStart w:id="1011" w:name="_ENREF_7"/>
      <w:r w:rsidRPr="00475F95">
        <w:t>7.</w:t>
      </w:r>
      <w:r w:rsidRPr="00475F95">
        <w:tab/>
        <w:t>Mehta P, McAuley DF, Brown M, et al. COVID-19: consider cytokine storm syndromes and immunosuppression. Lancet 2020;395:1033-4.</w:t>
      </w:r>
      <w:bookmarkEnd w:id="1011"/>
    </w:p>
    <w:p w14:paraId="2E677F9F" w14:textId="77777777" w:rsidR="00475F95" w:rsidRPr="00475F95" w:rsidRDefault="00475F95" w:rsidP="00475F95">
      <w:pPr>
        <w:pStyle w:val="EndNoteBibliography"/>
        <w:spacing w:after="240"/>
      </w:pPr>
      <w:bookmarkStart w:id="1012" w:name="_ENREF_8"/>
      <w:r w:rsidRPr="00475F95">
        <w:t>8.</w:t>
      </w:r>
      <w:r w:rsidRPr="00475F95">
        <w:tab/>
        <w:t>Ruan Q, Yang K, Wang W, Jiang L, Song J. Clinical predictors of mortality due to COVID-19 based on an analysis of data of 150 patients from Wuhan, China. Intensive Care Med 2020;46:846-8.</w:t>
      </w:r>
      <w:bookmarkEnd w:id="1012"/>
    </w:p>
    <w:p w14:paraId="73BC4591" w14:textId="77777777" w:rsidR="00475F95" w:rsidRPr="00475F95" w:rsidRDefault="00475F95" w:rsidP="00475F95">
      <w:pPr>
        <w:pStyle w:val="EndNoteBibliography"/>
        <w:spacing w:after="240"/>
      </w:pPr>
      <w:bookmarkStart w:id="1013" w:name="_ENREF_9"/>
      <w:r w:rsidRPr="00475F95">
        <w:t>9.</w:t>
      </w:r>
      <w:r w:rsidRPr="00475F95">
        <w:tab/>
        <w:t>Zhou F, Yu T, Du R, et al. Clinical course and risk factors for mortality of adult inpatients with COVID-19 in Wuhan, China: a retrospective cohort study. Lancet 2020;395:1054-62.</w:t>
      </w:r>
      <w:bookmarkEnd w:id="1013"/>
    </w:p>
    <w:p w14:paraId="0A37D556" w14:textId="77777777" w:rsidR="00475F95" w:rsidRPr="00475F95" w:rsidRDefault="00475F95" w:rsidP="00475F95">
      <w:pPr>
        <w:pStyle w:val="EndNoteBibliography"/>
        <w:spacing w:after="240"/>
      </w:pPr>
      <w:bookmarkStart w:id="1014" w:name="_ENREF_10"/>
      <w:r w:rsidRPr="00475F95">
        <w:t>10.</w:t>
      </w:r>
      <w:r w:rsidRPr="00475F95">
        <w:tab/>
        <w:t>Marshall JC, Murthy S, Diaz J, et al. A minimal common outcome measure set for COVID-19 clinical research. The Lancet Infectious Diseases 2020;20:e192-e7.</w:t>
      </w:r>
      <w:bookmarkEnd w:id="1014"/>
    </w:p>
    <w:p w14:paraId="6753B096" w14:textId="77777777" w:rsidR="00475F95" w:rsidRPr="00475F95" w:rsidRDefault="00475F95" w:rsidP="00475F95">
      <w:pPr>
        <w:pStyle w:val="EndNoteBibliography"/>
        <w:spacing w:after="240"/>
      </w:pPr>
      <w:bookmarkStart w:id="1015" w:name="_ENREF_11"/>
      <w:r w:rsidRPr="00475F95">
        <w:t>11.</w:t>
      </w:r>
      <w:r w:rsidRPr="00475F95">
        <w:tab/>
        <w:t>Venet D, Doffagne E, Burzykowski T, et al. A statistical approach to central monitoring of data quality in clinical trials. Clin Trials 2012;9:705-13.</w:t>
      </w:r>
      <w:bookmarkEnd w:id="1015"/>
    </w:p>
    <w:p w14:paraId="50098735" w14:textId="6DBD32AB" w:rsidR="00475F95" w:rsidRPr="00475F95" w:rsidRDefault="00475F95" w:rsidP="00475F95">
      <w:pPr>
        <w:pStyle w:val="EndNoteBibliography"/>
        <w:spacing w:after="240"/>
      </w:pPr>
      <w:bookmarkStart w:id="1016" w:name="_ENREF_12"/>
      <w:r w:rsidRPr="00475F95">
        <w:t>12.</w:t>
      </w:r>
      <w:r w:rsidRPr="00475F95">
        <w:tab/>
        <w:t xml:space="preserve">Oversight of Clinical Investigations--A Risk-Based Approach to Monitoring. 2013. (Accessed 18 August 2017, at </w:t>
      </w:r>
      <w:hyperlink r:id="rId15" w:history="1">
        <w:r w:rsidRPr="00475F95">
          <w:rPr>
            <w:rStyle w:val="Hyperlink"/>
            <w:rFonts w:cs="Arial"/>
          </w:rPr>
          <w:t>https://www.fda.gov/downloads/Drugs/GuidanceComplianceRegulatoryInformation/Guidances/UCM269919.pdf</w:t>
        </w:r>
      </w:hyperlink>
      <w:r w:rsidRPr="00475F95">
        <w:t>.)</w:t>
      </w:r>
      <w:bookmarkEnd w:id="1016"/>
    </w:p>
    <w:p w14:paraId="1C92878B" w14:textId="77777777" w:rsidR="00475F95" w:rsidRPr="00475F95" w:rsidRDefault="00475F95" w:rsidP="00475F95">
      <w:pPr>
        <w:pStyle w:val="EndNoteBibliography"/>
        <w:spacing w:after="240"/>
      </w:pPr>
      <w:bookmarkStart w:id="1017" w:name="_ENREF_13"/>
      <w:r w:rsidRPr="00475F95">
        <w:t>13.</w:t>
      </w:r>
      <w:r w:rsidRPr="00475F95">
        <w:tab/>
        <w:t>Administration. USDoHaHSFaD. Guidance for Industry Part 11, Electronic Records; Electronic Signatures — Scope and Application. 2003.</w:t>
      </w:r>
      <w:bookmarkEnd w:id="1017"/>
    </w:p>
    <w:p w14:paraId="16EFEB67" w14:textId="77777777" w:rsidR="00475F95" w:rsidRPr="00475F95" w:rsidRDefault="00475F95" w:rsidP="00475F95">
      <w:pPr>
        <w:pStyle w:val="EndNoteBibliography"/>
        <w:spacing w:after="240"/>
      </w:pPr>
      <w:bookmarkStart w:id="1018" w:name="_ENREF_14"/>
      <w:r w:rsidRPr="00475F95">
        <w:t>14.</w:t>
      </w:r>
      <w:r w:rsidRPr="00475F95">
        <w:tab/>
        <w:t>Lau SKP, Lau CCY, Chan KH, et al. Delayed induction of proinflammatory cytokines and suppression of innate antiviral response by the novel Middle East respiratory syndrome coronavirus: implications for pathogenesis and treatment. J Gen Virol 2013;94:2679-90.</w:t>
      </w:r>
      <w:bookmarkEnd w:id="1018"/>
    </w:p>
    <w:p w14:paraId="1D1D9427" w14:textId="77777777" w:rsidR="00475F95" w:rsidRPr="00475F95" w:rsidRDefault="00475F95" w:rsidP="00475F95">
      <w:pPr>
        <w:pStyle w:val="EndNoteBibliography"/>
        <w:spacing w:after="240"/>
      </w:pPr>
      <w:bookmarkStart w:id="1019" w:name="_ENREF_15"/>
      <w:r w:rsidRPr="00475F95">
        <w:t>15.</w:t>
      </w:r>
      <w:r w:rsidRPr="00475F95">
        <w:tab/>
        <w:t>de Jong MD, Simmons CP, Thanh TT, et al. Fatal outcome of human influenza A (H5N1) is associated with high viral load and hypercytokinemia. Nat Med 2006;12:1203-7.</w:t>
      </w:r>
      <w:bookmarkEnd w:id="1019"/>
    </w:p>
    <w:p w14:paraId="4283D860" w14:textId="77777777" w:rsidR="00475F95" w:rsidRPr="00475F95" w:rsidRDefault="00475F95" w:rsidP="00475F95">
      <w:pPr>
        <w:pStyle w:val="EndNoteBibliography"/>
        <w:spacing w:after="240"/>
      </w:pPr>
      <w:bookmarkStart w:id="1020" w:name="_ENREF_16"/>
      <w:r w:rsidRPr="00475F95">
        <w:t>16.</w:t>
      </w:r>
      <w:r w:rsidRPr="00475F95">
        <w:tab/>
        <w:t>Liu Q, Zhou YH, Yang ZQ. The cytokine storm of severe influenza and development of immunomodulatory therapy. Cell Mol Immunol 2016;13:3-10.</w:t>
      </w:r>
      <w:bookmarkEnd w:id="1020"/>
    </w:p>
    <w:p w14:paraId="0A60D034" w14:textId="77777777" w:rsidR="00475F95" w:rsidRPr="00475F95" w:rsidRDefault="00475F95" w:rsidP="00475F95">
      <w:pPr>
        <w:pStyle w:val="EndNoteBibliography"/>
        <w:spacing w:after="240"/>
      </w:pPr>
      <w:bookmarkStart w:id="1021" w:name="_ENREF_17"/>
      <w:r w:rsidRPr="00475F95">
        <w:t>17.</w:t>
      </w:r>
      <w:r w:rsidRPr="00475F95">
        <w:tab/>
        <w:t>Short KR, Veeris R, Leijten LM, et al. Proinflammatory Cytokine Responses in Extra-Respiratory Tissues During Severe Influenza. J Infect Dis 2017;216:829-33.</w:t>
      </w:r>
      <w:bookmarkEnd w:id="1021"/>
    </w:p>
    <w:p w14:paraId="4CD6B22E" w14:textId="77777777" w:rsidR="00475F95" w:rsidRPr="00475F95" w:rsidRDefault="00475F95" w:rsidP="00475F95">
      <w:pPr>
        <w:pStyle w:val="EndNoteBibliography"/>
        <w:spacing w:after="240"/>
      </w:pPr>
      <w:bookmarkStart w:id="1022" w:name="_ENREF_18"/>
      <w:r w:rsidRPr="00475F95">
        <w:t>18.</w:t>
      </w:r>
      <w:r w:rsidRPr="00475F95">
        <w:tab/>
        <w:t>Xu Z, Shi L, Wang Y, et al. Pathological findings of COVID-19 associated with acute respiratory distress syndrome. Lancet Respir Med 2020;8:420-2.</w:t>
      </w:r>
      <w:bookmarkEnd w:id="1022"/>
    </w:p>
    <w:p w14:paraId="2E9392A7" w14:textId="77777777" w:rsidR="00475F95" w:rsidRPr="00475F95" w:rsidRDefault="00475F95" w:rsidP="00475F95">
      <w:pPr>
        <w:pStyle w:val="EndNoteBibliography"/>
        <w:spacing w:after="240"/>
      </w:pPr>
      <w:bookmarkStart w:id="1023" w:name="_ENREF_19"/>
      <w:r w:rsidRPr="00475F95">
        <w:t>19.</w:t>
      </w:r>
      <w:r w:rsidRPr="00475F95">
        <w:tab/>
        <w:t>Rochwerg B, Oczkowski SJ, Siemieniuk RAC, et al. Corticosteroids in Sepsis: An Updated Systematic Review and Meta-Analysis. Crit Care Med 2018;46:1411-20.</w:t>
      </w:r>
      <w:bookmarkEnd w:id="1023"/>
    </w:p>
    <w:p w14:paraId="0C832846" w14:textId="77777777" w:rsidR="00475F95" w:rsidRPr="00475F95" w:rsidRDefault="00475F95" w:rsidP="00475F95">
      <w:pPr>
        <w:pStyle w:val="EndNoteBibliography"/>
        <w:spacing w:after="240"/>
      </w:pPr>
      <w:bookmarkStart w:id="1024" w:name="_ENREF_20"/>
      <w:r w:rsidRPr="00475F95">
        <w:t>20.</w:t>
      </w:r>
      <w:r w:rsidRPr="00475F95">
        <w:tab/>
        <w:t>Villar J, Ferrando C, Martinez D, et al. Dexamethasone treatment for the acute respiratory distress syndrome: a multicentre, randomised controlled trial. Lancet Respir Med 2020;8:267-76.</w:t>
      </w:r>
      <w:bookmarkEnd w:id="1024"/>
    </w:p>
    <w:p w14:paraId="65637540" w14:textId="77777777" w:rsidR="00475F95" w:rsidRPr="00475F95" w:rsidRDefault="00475F95" w:rsidP="00475F95">
      <w:pPr>
        <w:pStyle w:val="EndNoteBibliography"/>
        <w:spacing w:after="240"/>
      </w:pPr>
      <w:bookmarkStart w:id="1025" w:name="_ENREF_21"/>
      <w:r w:rsidRPr="00475F95">
        <w:t>21.</w:t>
      </w:r>
      <w:r w:rsidRPr="00475F95">
        <w:tab/>
        <w:t>Siemieniuk RA, Meade MO, Alonso-Coello P, et al. Corticosteroid Therapy for Patients Hospitalized With Community-Acquired Pneumonia: A Systematic Review and Meta-analysis. Ann Intern Med 2015;163:519-28.</w:t>
      </w:r>
      <w:bookmarkEnd w:id="1025"/>
    </w:p>
    <w:p w14:paraId="6CBD4B94" w14:textId="77777777" w:rsidR="00475F95" w:rsidRPr="00475F95" w:rsidRDefault="00475F95" w:rsidP="00475F95">
      <w:pPr>
        <w:pStyle w:val="EndNoteBibliography"/>
        <w:spacing w:after="240"/>
      </w:pPr>
      <w:bookmarkStart w:id="1026" w:name="_ENREF_22"/>
      <w:r w:rsidRPr="00475F95">
        <w:t>22.</w:t>
      </w:r>
      <w:r w:rsidRPr="00475F95">
        <w:tab/>
        <w:t>Meijvis SC, Hardeman H, Remmelts HH, et al. Dexamethasone and length of hospital stay in patients with community-acquired pneumonia: a randomised, double-blind, placebo-controlled trial. Lancet 2011;377:2023-30.</w:t>
      </w:r>
      <w:bookmarkEnd w:id="1026"/>
    </w:p>
    <w:p w14:paraId="47DFD49F" w14:textId="77777777" w:rsidR="00475F95" w:rsidRPr="00475F95" w:rsidRDefault="00475F95" w:rsidP="00475F95">
      <w:pPr>
        <w:pStyle w:val="EndNoteBibliography"/>
        <w:spacing w:after="240"/>
      </w:pPr>
      <w:bookmarkStart w:id="1027" w:name="_ENREF_23"/>
      <w:r w:rsidRPr="00475F95">
        <w:t>23.</w:t>
      </w:r>
      <w:r w:rsidRPr="00475F95">
        <w:tab/>
        <w:t>Annane D, Bellissant E, Bollaert PE, et al. Corticosteroids in the treatment of severe sepsis and septic shock in adults: a systematic review. JAMA 2009;301:2362-75.</w:t>
      </w:r>
      <w:bookmarkEnd w:id="1027"/>
    </w:p>
    <w:p w14:paraId="42803CF7" w14:textId="77777777" w:rsidR="00475F95" w:rsidRPr="00475F95" w:rsidRDefault="00475F95" w:rsidP="00475F95">
      <w:pPr>
        <w:pStyle w:val="EndNoteBibliography"/>
        <w:spacing w:after="240"/>
      </w:pPr>
      <w:bookmarkStart w:id="1028" w:name="_ENREF_24"/>
      <w:r w:rsidRPr="00475F95">
        <w:t>24.</w:t>
      </w:r>
      <w:r w:rsidRPr="00475F95">
        <w:tab/>
        <w:t>Broz P, Dixit VM. Inflammasomes: mechanism of assembly, regulation and signalling. Nat Rev Immunol 2016;16:407-20.</w:t>
      </w:r>
      <w:bookmarkEnd w:id="1028"/>
    </w:p>
    <w:p w14:paraId="478FC9B0" w14:textId="77777777" w:rsidR="00475F95" w:rsidRPr="00475F95" w:rsidRDefault="00475F95" w:rsidP="00475F95">
      <w:pPr>
        <w:pStyle w:val="EndNoteBibliography"/>
        <w:spacing w:after="240"/>
      </w:pPr>
      <w:bookmarkStart w:id="1029" w:name="_ENREF_25"/>
      <w:r w:rsidRPr="00475F95">
        <w:t>25.</w:t>
      </w:r>
      <w:r w:rsidRPr="00475F95">
        <w:tab/>
        <w:t>Dalbeth N, Lauterio TJ, Wolfe HR. Mechanism of action of colchicine in the treatment of gout. Clin Ther 2014;36:1465-79.</w:t>
      </w:r>
      <w:bookmarkEnd w:id="1029"/>
    </w:p>
    <w:p w14:paraId="170522AB" w14:textId="77777777" w:rsidR="00475F95" w:rsidRPr="00475F95" w:rsidRDefault="00475F95" w:rsidP="00475F95">
      <w:pPr>
        <w:pStyle w:val="EndNoteBibliography"/>
        <w:spacing w:after="240"/>
      </w:pPr>
      <w:bookmarkStart w:id="1030" w:name="_ENREF_26"/>
      <w:r w:rsidRPr="00475F95">
        <w:t>26.</w:t>
      </w:r>
      <w:r w:rsidRPr="00475F95">
        <w:tab/>
        <w:t>Rodrigues TS, Keyla SG, Ishimoto AY, et al. Inflammasome activation in COVID-19 patients. medRxiv 2020.</w:t>
      </w:r>
      <w:bookmarkEnd w:id="1030"/>
    </w:p>
    <w:p w14:paraId="49F85A93" w14:textId="77777777" w:rsidR="00475F95" w:rsidRPr="00475F95" w:rsidRDefault="00475F95" w:rsidP="00475F95">
      <w:pPr>
        <w:pStyle w:val="EndNoteBibliography"/>
        <w:spacing w:after="240"/>
      </w:pPr>
      <w:bookmarkStart w:id="1031" w:name="_ENREF_27"/>
      <w:r w:rsidRPr="00475F95">
        <w:lastRenderedPageBreak/>
        <w:t>27.</w:t>
      </w:r>
      <w:r w:rsidRPr="00475F95">
        <w:tab/>
        <w:t>Humphries F, Shmuel-Galia L, Ketelut-Carneiro N, et al. Succination inactivates gasdermin D and blocks pyroptosis. Science 2020;369:1633-7.</w:t>
      </w:r>
      <w:bookmarkEnd w:id="1031"/>
    </w:p>
    <w:p w14:paraId="6D35FB52" w14:textId="77777777" w:rsidR="00475F95" w:rsidRPr="00475F95" w:rsidRDefault="00475F95" w:rsidP="00475F95">
      <w:pPr>
        <w:pStyle w:val="EndNoteBibliography"/>
        <w:spacing w:after="240"/>
      </w:pPr>
      <w:bookmarkStart w:id="1032" w:name="_ENREF_28"/>
      <w:r w:rsidRPr="00475F95">
        <w:t>28.</w:t>
      </w:r>
      <w:r w:rsidRPr="00475F95">
        <w:tab/>
        <w:t>Rodrigues TS, de Sá KSG, Ishimoto AY, et al. Inflammasomes are activated in response to SARS-CoV-2 infection and are associated with COVID-19 severity in patients. Journal of Experimental Medicine 2020;218.</w:t>
      </w:r>
      <w:bookmarkEnd w:id="1032"/>
    </w:p>
    <w:p w14:paraId="6CED4CF3" w14:textId="77777777" w:rsidR="00475F95" w:rsidRPr="00475F95" w:rsidRDefault="00475F95" w:rsidP="00475F95">
      <w:pPr>
        <w:pStyle w:val="EndNoteBibliography"/>
        <w:spacing w:after="240"/>
      </w:pPr>
      <w:bookmarkStart w:id="1033" w:name="_ENREF_29"/>
      <w:r w:rsidRPr="00475F95">
        <w:t>29.</w:t>
      </w:r>
      <w:r w:rsidRPr="00475F95">
        <w:tab/>
        <w:t>Olagnier D, Farahani E, Thyrsted J, et al. SARS-CoV2-mediated suppression of NRF2-signaling reveals potent antiviral and anti-inflammatory activity of 4-octyl-itaconate and dimethyl fumarate. Nature Communications 2020;11:4938.</w:t>
      </w:r>
      <w:bookmarkEnd w:id="1033"/>
    </w:p>
    <w:p w14:paraId="39D50332" w14:textId="77777777" w:rsidR="00475F95" w:rsidRPr="00475F95" w:rsidRDefault="00475F95" w:rsidP="00475F95">
      <w:pPr>
        <w:pStyle w:val="EndNoteBibliography"/>
        <w:spacing w:after="240"/>
      </w:pPr>
      <w:bookmarkStart w:id="1034" w:name="_ENREF_30"/>
      <w:r w:rsidRPr="00475F95">
        <w:t>30.</w:t>
      </w:r>
      <w:r w:rsidRPr="00475F95">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1034"/>
    </w:p>
    <w:p w14:paraId="1F4308FF" w14:textId="77777777" w:rsidR="00475F95" w:rsidRPr="00475F95" w:rsidRDefault="00475F95" w:rsidP="00475F95">
      <w:pPr>
        <w:pStyle w:val="EndNoteBibliography"/>
        <w:spacing w:after="240"/>
      </w:pPr>
      <w:bookmarkStart w:id="1035" w:name="_ENREF_31"/>
      <w:r w:rsidRPr="00475F95">
        <w:t>31.</w:t>
      </w:r>
      <w:r w:rsidRPr="00475F95">
        <w:tab/>
        <w:t>Lopes MIF, Bonjorno LP, Giannini MC, et al. Beneficial effects of colchicine for moderate to severe COVID-19: an interim analysis of a randomized, double-blinded, placebo controlled clinical trial. medRxiv 2020:2020.08.06.20169573.</w:t>
      </w:r>
      <w:bookmarkEnd w:id="1035"/>
    </w:p>
    <w:p w14:paraId="0D4E0345" w14:textId="77777777" w:rsidR="00475F95" w:rsidRPr="00475F95" w:rsidRDefault="00475F95" w:rsidP="00475F95">
      <w:pPr>
        <w:pStyle w:val="EndNoteBibliography"/>
        <w:spacing w:after="240"/>
      </w:pPr>
      <w:bookmarkStart w:id="1036" w:name="_ENREF_32"/>
      <w:r w:rsidRPr="00475F95">
        <w:t>32.</w:t>
      </w:r>
      <w:r w:rsidRPr="00475F95">
        <w:tab/>
        <w:t>Bomprezzi R. Dimethyl fumarate in the treatment of relapsing-remitting multiple sclerosis: an overview. Ther Adv Neurol Disord 2015;8:20-30.</w:t>
      </w:r>
      <w:bookmarkEnd w:id="1036"/>
    </w:p>
    <w:p w14:paraId="5A73B8B6" w14:textId="77777777" w:rsidR="00475F95" w:rsidRPr="00475F95" w:rsidRDefault="00475F95" w:rsidP="00475F95">
      <w:pPr>
        <w:pStyle w:val="EndNoteBibliography"/>
        <w:spacing w:after="240"/>
      </w:pPr>
      <w:bookmarkStart w:id="1037" w:name="_ENREF_33"/>
      <w:r w:rsidRPr="00475F95">
        <w:t>33.</w:t>
      </w:r>
      <w:r w:rsidRPr="00475F95">
        <w:tab/>
        <w:t>Mrowietz U, Szepietowski JC, Loewe R, et al. Efficacy and safety of LAS41008 (dimethyl fumarate) in adults with moderate-to-severe chronic plaque psoriasis: a randomized, double-blind, Fumaderm(®) - and placebo-controlled trial (BRIDGE). Br J Dermatol 2017;176:615-23.</w:t>
      </w:r>
      <w:bookmarkEnd w:id="1037"/>
    </w:p>
    <w:p w14:paraId="67C9D9B6" w14:textId="77777777" w:rsidR="00475F95" w:rsidRPr="00475F95" w:rsidRDefault="00475F95" w:rsidP="00475F95">
      <w:pPr>
        <w:pStyle w:val="EndNoteBibliography"/>
        <w:spacing w:after="240"/>
      </w:pPr>
      <w:bookmarkStart w:id="1038" w:name="_ENREF_34"/>
      <w:r w:rsidRPr="00475F95">
        <w:t>34.</w:t>
      </w:r>
      <w:r w:rsidRPr="00475F95">
        <w:tab/>
        <w:t>Bronte V, Ugel S, Tinazzi E, et al. Baricitinib restrains the immune dysregulation in patients with severe COVID-19. J Clin Invest 2020;130:6409-16.</w:t>
      </w:r>
      <w:bookmarkEnd w:id="1038"/>
    </w:p>
    <w:p w14:paraId="578AC71D" w14:textId="77777777" w:rsidR="00475F95" w:rsidRPr="00475F95" w:rsidRDefault="00475F95" w:rsidP="00475F95">
      <w:pPr>
        <w:pStyle w:val="EndNoteBibliography"/>
        <w:spacing w:after="240"/>
      </w:pPr>
      <w:bookmarkStart w:id="1039" w:name="_ENREF_35"/>
      <w:r w:rsidRPr="00475F95">
        <w:t>35.</w:t>
      </w:r>
      <w:r w:rsidRPr="00475F95">
        <w:tab/>
        <w:t>Pairo-Castineira E, Clohisey S, Klaric L, et al. Genetic mechanisms of critical illness in Covid-19. Nature 2020.</w:t>
      </w:r>
      <w:bookmarkEnd w:id="1039"/>
    </w:p>
    <w:p w14:paraId="4E500A96" w14:textId="77777777" w:rsidR="00475F95" w:rsidRPr="00475F95" w:rsidRDefault="00475F95" w:rsidP="00475F95">
      <w:pPr>
        <w:pStyle w:val="EndNoteBibliography"/>
        <w:spacing w:after="240"/>
      </w:pPr>
      <w:bookmarkStart w:id="1040" w:name="_ENREF_36"/>
      <w:r w:rsidRPr="00475F95">
        <w:t>36.</w:t>
      </w:r>
      <w:r w:rsidRPr="00475F95">
        <w:tab/>
        <w:t>Kalil AC, Patterson TF, Mehta AK, et al. Baricitinib plus Remdesivir for Hospitalized Adults with Covid-19. N Engl J Med 2020.</w:t>
      </w:r>
      <w:bookmarkEnd w:id="1040"/>
    </w:p>
    <w:p w14:paraId="4072C31C" w14:textId="77777777" w:rsidR="00475F95" w:rsidRPr="00475F95" w:rsidRDefault="00475F95" w:rsidP="00475F95">
      <w:pPr>
        <w:pStyle w:val="EndNoteBibliography"/>
        <w:spacing w:after="240"/>
      </w:pPr>
      <w:bookmarkStart w:id="1041" w:name="_ENREF_37"/>
      <w:r w:rsidRPr="00475F95">
        <w:t>37.</w:t>
      </w:r>
      <w:r w:rsidRPr="00475F95">
        <w:tab/>
        <w:t>Eleftheriou D, Levin M, Shingadia D, Tulloh R, Klein NJ, Brogan PA. Management of Kawasaki disease. Arch Dis Child 2014;99:74-83.</w:t>
      </w:r>
      <w:bookmarkEnd w:id="1041"/>
    </w:p>
    <w:p w14:paraId="11CF70EC" w14:textId="77777777" w:rsidR="00475F95" w:rsidRPr="00475F95" w:rsidRDefault="00475F95" w:rsidP="00475F95">
      <w:pPr>
        <w:pStyle w:val="EndNoteBibliography"/>
        <w:spacing w:after="240"/>
      </w:pPr>
      <w:bookmarkStart w:id="1042" w:name="_ENREF_38"/>
      <w:r w:rsidRPr="00475F95">
        <w:t>38.</w:t>
      </w:r>
      <w:r w:rsidRPr="00475F95">
        <w:tab/>
        <w:t>Zhang W, Zhao Y, Zhang F, et al. The use of anti-inflammatory drugs in the treatment of people with severe coronavirus disease 2019 (COVID-19): The Perspectives of clinical immunologists from China. Clin Immunol 2020;214:108393.</w:t>
      </w:r>
      <w:bookmarkEnd w:id="1042"/>
    </w:p>
    <w:p w14:paraId="35012FAC" w14:textId="77777777" w:rsidR="00475F95" w:rsidRPr="00475F95" w:rsidRDefault="00475F95" w:rsidP="00475F95">
      <w:pPr>
        <w:pStyle w:val="EndNoteBibliography"/>
        <w:spacing w:after="240"/>
      </w:pPr>
      <w:bookmarkStart w:id="1043" w:name="_ENREF_39"/>
      <w:r w:rsidRPr="00475F95">
        <w:t>39.</w:t>
      </w:r>
      <w:r w:rsidRPr="00475F95">
        <w:tab/>
        <w:t>Zhang C, Wu Z, Li JW, Zhao H, Wang GQ. The cytokine release syndrome (CRS) of severe COVID-19 and Interleukin-6 receptor (IL-6R) antagonist Tocilizumab may be the key to reduce the mortality. Int J Antimicrob Agents 2020:105954.</w:t>
      </w:r>
      <w:bookmarkEnd w:id="1043"/>
    </w:p>
    <w:p w14:paraId="585649F2" w14:textId="77777777" w:rsidR="00475F95" w:rsidRPr="00475F95" w:rsidRDefault="00475F95" w:rsidP="00475F95">
      <w:pPr>
        <w:pStyle w:val="EndNoteBibliography"/>
        <w:spacing w:after="240"/>
      </w:pPr>
      <w:bookmarkStart w:id="1044" w:name="_ENREF_40"/>
      <w:r w:rsidRPr="00475F95">
        <w:t>40.</w:t>
      </w:r>
      <w:r w:rsidRPr="00475F95">
        <w:tab/>
        <w:t>Henderson LA, Canna SW, Schulert GS, et al. On the Alert for Cytokine Storm: Immunopathology in COVID-19. Arthritis Rheumatol 2020;72:1059-63.</w:t>
      </w:r>
      <w:bookmarkEnd w:id="1044"/>
    </w:p>
    <w:p w14:paraId="3200CFE6" w14:textId="77777777" w:rsidR="00475F95" w:rsidRPr="00475F95" w:rsidRDefault="00475F95" w:rsidP="00475F95">
      <w:pPr>
        <w:pStyle w:val="EndNoteBibliography"/>
        <w:spacing w:after="240"/>
      </w:pPr>
      <w:bookmarkStart w:id="1045" w:name="_ENREF_41"/>
      <w:r w:rsidRPr="00475F95">
        <w:t>41.</w:t>
      </w:r>
      <w:r w:rsidRPr="00475F95">
        <w:tab/>
        <w:t>Lee PY, Day-Lewis M, Henderson LA, et al. Distinct clinical and immunological features of SARS-CoV-2-induced multisystem inflammatory syndrome in children. J Clin Invest 2020;130:5942-50.</w:t>
      </w:r>
      <w:bookmarkEnd w:id="1045"/>
    </w:p>
    <w:p w14:paraId="4CE4D294" w14:textId="77777777" w:rsidR="00475F95" w:rsidRPr="00475F95" w:rsidRDefault="00475F95" w:rsidP="00475F95">
      <w:pPr>
        <w:pStyle w:val="EndNoteBibliography"/>
        <w:spacing w:after="240"/>
      </w:pPr>
      <w:bookmarkStart w:id="1046" w:name="_ENREF_42"/>
      <w:r w:rsidRPr="00475F95">
        <w:t>42.</w:t>
      </w:r>
      <w:r w:rsidRPr="00475F95">
        <w:tab/>
        <w:t>Laustsen AH. How can monoclonal antibodies be harnessed against neglected tropical diseases and other infectious diseases? Expert Opin Drug Discov 2019;14:1103-12.</w:t>
      </w:r>
      <w:bookmarkEnd w:id="1046"/>
    </w:p>
    <w:p w14:paraId="3BF69202" w14:textId="77777777" w:rsidR="00475F95" w:rsidRPr="00475F95" w:rsidRDefault="00475F95" w:rsidP="00475F95">
      <w:pPr>
        <w:pStyle w:val="EndNoteBibliography"/>
        <w:spacing w:after="240"/>
      </w:pPr>
      <w:bookmarkStart w:id="1047" w:name="_ENREF_43"/>
      <w:r w:rsidRPr="00475F95">
        <w:t>43.</w:t>
      </w:r>
      <w:r w:rsidRPr="00475F95">
        <w:tab/>
        <w:t>Mulangu S, Dodd LE, Davey RT, et al. A Randomized, Controlled Trial of Ebola Virus Disease Therapeutics. New England Journal of Medicine 2019;381:2293-303.</w:t>
      </w:r>
      <w:bookmarkEnd w:id="1047"/>
    </w:p>
    <w:p w14:paraId="1BFDC612" w14:textId="77777777" w:rsidR="00475F95" w:rsidRPr="00475F95" w:rsidRDefault="00475F95" w:rsidP="00475F95">
      <w:pPr>
        <w:pStyle w:val="EndNoteBibliography"/>
        <w:spacing w:after="240"/>
      </w:pPr>
      <w:bookmarkStart w:id="1048" w:name="_ENREF_44"/>
      <w:r w:rsidRPr="00475F95">
        <w:t>44.</w:t>
      </w:r>
      <w:r w:rsidRPr="00475F95">
        <w:tab/>
        <w:t>Cao Y, Su B, Guo X, et al. Potent Neutralizing Antibodies against SARS-CoV-2 Identified by High-Throughput Single-Cell Sequencing of Convalescent Patients' B Cells. Cell 2020;182:73-84 e16.</w:t>
      </w:r>
      <w:bookmarkEnd w:id="1048"/>
    </w:p>
    <w:p w14:paraId="4A48D754" w14:textId="77777777" w:rsidR="00475F95" w:rsidRPr="00475F95" w:rsidRDefault="00475F95" w:rsidP="00475F95">
      <w:pPr>
        <w:pStyle w:val="EndNoteBibliography"/>
        <w:spacing w:after="240"/>
      </w:pPr>
      <w:bookmarkStart w:id="1049" w:name="_ENREF_45"/>
      <w:r w:rsidRPr="00475F95">
        <w:t>45.</w:t>
      </w:r>
      <w:r w:rsidRPr="00475F95">
        <w:tab/>
        <w:t>Zost SJ, Gilchuk P, Case JB, et al. Potently neutralizing and protective human antibodies against SARS-CoV-2. Nature 2020.</w:t>
      </w:r>
      <w:bookmarkEnd w:id="1049"/>
    </w:p>
    <w:p w14:paraId="07F221A5" w14:textId="77777777" w:rsidR="00475F95" w:rsidRPr="00475F95" w:rsidRDefault="00475F95" w:rsidP="00475F95">
      <w:pPr>
        <w:pStyle w:val="EndNoteBibliography"/>
        <w:spacing w:after="240"/>
      </w:pPr>
      <w:bookmarkStart w:id="1050" w:name="_ENREF_46"/>
      <w:r w:rsidRPr="00475F95">
        <w:t>46.</w:t>
      </w:r>
      <w:r w:rsidRPr="00475F95">
        <w:tab/>
        <w:t>Hansen J, Baum A, Pascal KE, et al. Studies in humanized mice and convalescent humans yield a SARS-CoV-2 antibody cocktail. Science 2020.</w:t>
      </w:r>
      <w:bookmarkEnd w:id="1050"/>
    </w:p>
    <w:p w14:paraId="236247CC" w14:textId="77777777" w:rsidR="00475F95" w:rsidRPr="00475F95" w:rsidRDefault="00475F95" w:rsidP="00475F95">
      <w:pPr>
        <w:pStyle w:val="EndNoteBibliography"/>
        <w:spacing w:after="240"/>
      </w:pPr>
      <w:bookmarkStart w:id="1051" w:name="_ENREF_47"/>
      <w:r w:rsidRPr="00475F95">
        <w:t>47.</w:t>
      </w:r>
      <w:r w:rsidRPr="00475F95">
        <w:tab/>
        <w:t>Regeneron Pharmaceuticals Inc. Investigator's Brochure REGN10933+REGN10987. 2020.</w:t>
      </w:r>
      <w:bookmarkEnd w:id="1051"/>
    </w:p>
    <w:p w14:paraId="0ACA75D8" w14:textId="77777777" w:rsidR="00475F95" w:rsidRPr="00475F95" w:rsidRDefault="00475F95" w:rsidP="00475F95">
      <w:pPr>
        <w:pStyle w:val="EndNoteBibliography"/>
        <w:spacing w:after="240"/>
      </w:pPr>
      <w:bookmarkStart w:id="1052" w:name="_ENREF_48"/>
      <w:r w:rsidRPr="00475F95">
        <w:t>48.</w:t>
      </w:r>
      <w:r w:rsidRPr="00475F95">
        <w:tab/>
        <w:t>Baum A, Copin R, Ajithdoss D, et al. REGN-COV2 antibody cocktail prevents and treats SARS-CoV-2 infection in rhesus macaques and hamsters. bioRxiv 2020:2020.08.02.233320.</w:t>
      </w:r>
      <w:bookmarkEnd w:id="1052"/>
    </w:p>
    <w:p w14:paraId="03776BC9" w14:textId="77777777" w:rsidR="00475F95" w:rsidRPr="00475F95" w:rsidRDefault="00475F95" w:rsidP="00475F95">
      <w:pPr>
        <w:pStyle w:val="EndNoteBibliography"/>
        <w:spacing w:after="240"/>
      </w:pPr>
      <w:bookmarkStart w:id="1053" w:name="_ENREF_49"/>
      <w:r w:rsidRPr="00475F95">
        <w:t>49.</w:t>
      </w:r>
      <w:r w:rsidRPr="00475F95">
        <w:tab/>
        <w:t>Desborough MJR, Doyle AJ, Griffiths A, Retter A, Breen KA, Hunt BJ. Image-proven thromboembolism in patients with severe COVID-19 in a tertiary critical care unit in the United Kingdom. Thromb Res 2020;193:1-4.</w:t>
      </w:r>
      <w:bookmarkEnd w:id="1053"/>
    </w:p>
    <w:p w14:paraId="0A35027D" w14:textId="77777777" w:rsidR="00475F95" w:rsidRPr="00475F95" w:rsidRDefault="00475F95" w:rsidP="00475F95">
      <w:pPr>
        <w:pStyle w:val="EndNoteBibliography"/>
        <w:spacing w:after="240"/>
      </w:pPr>
      <w:bookmarkStart w:id="1054" w:name="_ENREF_50"/>
      <w:r w:rsidRPr="00475F95">
        <w:t>50.</w:t>
      </w:r>
      <w:r w:rsidRPr="00475F95">
        <w:tab/>
        <w:t>Taus F, Salvagno G, Cane S, et al. Platelets Promote Thromboinflammation in SARS-CoV-2 Pneumonia. Arterioscler Thromb Vasc Biol 2020:ATVBAHA120315175.</w:t>
      </w:r>
      <w:bookmarkEnd w:id="1054"/>
    </w:p>
    <w:p w14:paraId="1809476B" w14:textId="77777777" w:rsidR="00475F95" w:rsidRPr="00475F95" w:rsidRDefault="00475F95" w:rsidP="00475F95">
      <w:pPr>
        <w:pStyle w:val="EndNoteBibliography"/>
        <w:spacing w:after="240"/>
      </w:pPr>
      <w:bookmarkStart w:id="1055" w:name="_ENREF_51"/>
      <w:r w:rsidRPr="00475F95">
        <w:t>51.</w:t>
      </w:r>
      <w:r w:rsidRPr="00475F95">
        <w:tab/>
        <w:t>Chambers CD, Johnson DL, Xu R, et al. Birth outcomes in women who have taken adalimumab in pregnancy: A prospective cohort study. PloS one 2019;14:e0223603.</w:t>
      </w:r>
      <w:bookmarkEnd w:id="1055"/>
    </w:p>
    <w:p w14:paraId="46306048" w14:textId="77777777" w:rsidR="00475F95" w:rsidRPr="00475F95" w:rsidRDefault="00475F95" w:rsidP="00475F95">
      <w:pPr>
        <w:pStyle w:val="EndNoteBibliography"/>
        <w:spacing w:after="240"/>
      </w:pPr>
      <w:bookmarkStart w:id="1056" w:name="_ENREF_52"/>
      <w:r w:rsidRPr="00475F95">
        <w:lastRenderedPageBreak/>
        <w:t>52.</w:t>
      </w:r>
      <w:r w:rsidRPr="00475F95">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1056"/>
    </w:p>
    <w:p w14:paraId="4F8E1165" w14:textId="77777777" w:rsidR="00475F95" w:rsidRPr="00475F95" w:rsidRDefault="00475F95" w:rsidP="00475F95">
      <w:pPr>
        <w:pStyle w:val="EndNoteBibliography"/>
        <w:spacing w:after="240"/>
      </w:pPr>
      <w:bookmarkStart w:id="1057" w:name="_ENREF_53"/>
      <w:r w:rsidRPr="00475F95">
        <w:t>53.</w:t>
      </w:r>
      <w:r w:rsidRPr="00475F95">
        <w:tab/>
        <w:t>Allotey J, Stallings E, Bonet M, et al. Clinical manifestations, risk factors, and maternal and perinatal outcomes of coronavirus disease 2019 in pregnancy: living systematic review and meta-analysis. BMJ 2020;370:m3320.</w:t>
      </w:r>
      <w:bookmarkEnd w:id="1057"/>
    </w:p>
    <w:p w14:paraId="5C3C1B2A" w14:textId="77777777" w:rsidR="00475F95" w:rsidRPr="00475F95" w:rsidRDefault="00475F95" w:rsidP="00475F95">
      <w:pPr>
        <w:pStyle w:val="EndNoteBibliography"/>
        <w:spacing w:after="240"/>
      </w:pPr>
      <w:bookmarkStart w:id="1058" w:name="_ENREF_54"/>
      <w:r w:rsidRPr="00475F95">
        <w:t>54.</w:t>
      </w:r>
      <w:r w:rsidRPr="00475F95">
        <w:tab/>
        <w:t>Knight M, Bunch K, Vousden N, et al. Characteristics and outcomes of pregnant women admitted to hospital with confirmed SARS-CoV-2 infection in UK: national population based cohort study. Bmj 2020;369:m2107.</w:t>
      </w:r>
      <w:bookmarkEnd w:id="1058"/>
    </w:p>
    <w:p w14:paraId="39EAE603" w14:textId="77777777" w:rsidR="00475F95" w:rsidRPr="00475F95" w:rsidRDefault="00475F95" w:rsidP="00475F95">
      <w:pPr>
        <w:pStyle w:val="EndNoteBibliography"/>
        <w:spacing w:after="240"/>
      </w:pPr>
      <w:bookmarkStart w:id="1059" w:name="_ENREF_55"/>
      <w:r w:rsidRPr="00475F95">
        <w:t>55.</w:t>
      </w:r>
      <w:r w:rsidRPr="00475F95">
        <w:tab/>
        <w:t>Knight M, Morris RK, Furniss J, Chappell LC. Include pregnant women in research-particularly covid-19 research. Bmj 2020;370:m3305.</w:t>
      </w:r>
      <w:bookmarkEnd w:id="1059"/>
    </w:p>
    <w:p w14:paraId="4B9B8E2C" w14:textId="77777777" w:rsidR="00475F95" w:rsidRPr="00475F95" w:rsidRDefault="00475F95" w:rsidP="00475F95">
      <w:pPr>
        <w:pStyle w:val="EndNoteBibliography"/>
        <w:spacing w:after="240"/>
      </w:pPr>
      <w:bookmarkStart w:id="1060" w:name="_ENREF_56"/>
      <w:r w:rsidRPr="00475F95">
        <w:t>56.</w:t>
      </w:r>
      <w:r w:rsidRPr="00475F95">
        <w:tab/>
        <w:t>Duley L, Meher S, Hunter KE, Seidler AL, Askie LM. Antiplatelet agents for preventing pre-eclampsia and its complications. Cochrane Database Syst Rev 2019;2019.</w:t>
      </w:r>
      <w:bookmarkEnd w:id="1060"/>
    </w:p>
    <w:p w14:paraId="1104EBB2" w14:textId="77777777" w:rsidR="00475F95" w:rsidRPr="00475F95" w:rsidRDefault="00475F95" w:rsidP="00475F95">
      <w:pPr>
        <w:pStyle w:val="EndNoteBibliography"/>
        <w:spacing w:after="240"/>
      </w:pPr>
      <w:bookmarkStart w:id="1061" w:name="_ENREF_57"/>
      <w:r w:rsidRPr="00475F95">
        <w:t>57.</w:t>
      </w:r>
      <w:r w:rsidRPr="00475F95">
        <w:tab/>
        <w:t>Chaemsaithong P, Cuenca-Gomez D, Plana MN, Gil MM, Poon LC. Does low-dose aspirin initiated before 11 weeks' gestation reduce the rate of preeclampsia? Am J Obstet Gynecol 2020;222:437-50.</w:t>
      </w:r>
      <w:bookmarkEnd w:id="1061"/>
    </w:p>
    <w:p w14:paraId="22802AD3" w14:textId="77777777" w:rsidR="00475F95" w:rsidRPr="00475F95" w:rsidRDefault="00475F95" w:rsidP="00475F95">
      <w:pPr>
        <w:pStyle w:val="EndNoteBibliography"/>
        <w:spacing w:after="240"/>
      </w:pPr>
      <w:bookmarkStart w:id="1062" w:name="_ENREF_58"/>
      <w:r w:rsidRPr="00475F95">
        <w:t>58.</w:t>
      </w:r>
      <w:r w:rsidRPr="00475F95">
        <w:tab/>
        <w:t>Webster K, Fishburn S, Maresh M, Findlay SC, Chappell LC, Guideline C. Diagnosis and management of hypertension in pregnancy: summary of updated NICE guidance. BMJ 2019;366:l5119.</w:t>
      </w:r>
      <w:bookmarkEnd w:id="1062"/>
    </w:p>
    <w:p w14:paraId="46DACA62" w14:textId="7EF9A608" w:rsidR="00475F95" w:rsidRPr="00475F95" w:rsidRDefault="00475F95" w:rsidP="00475F95">
      <w:pPr>
        <w:pStyle w:val="EndNoteBibliography"/>
        <w:spacing w:after="240"/>
      </w:pPr>
      <w:bookmarkStart w:id="1063" w:name="_ENREF_59"/>
      <w:r w:rsidRPr="00475F95">
        <w:t>59.</w:t>
      </w:r>
      <w:r w:rsidRPr="00475F95">
        <w:tab/>
        <w:t xml:space="preserve">IMPROVE-IT: Examining Outcomes in Subjects With Acute Coronary Syndrome: Vytorin (Ezetimibe/Simvastatin) vs Simvastatin. (Accessed 4 Aug 2013, 2013, at </w:t>
      </w:r>
      <w:hyperlink r:id="rId16" w:history="1">
        <w:r w:rsidRPr="00475F95">
          <w:rPr>
            <w:rStyle w:val="Hyperlink"/>
            <w:rFonts w:cs="Arial"/>
          </w:rPr>
          <w:t>http://clinicaltrials.gov/ct2/show/NCT00202878</w:t>
        </w:r>
      </w:hyperlink>
      <w:r w:rsidRPr="00475F95">
        <w:t>.)</w:t>
      </w:r>
      <w:bookmarkEnd w:id="1063"/>
    </w:p>
    <w:p w14:paraId="6A20CD82" w14:textId="77777777" w:rsidR="00475F95" w:rsidRPr="00475F95" w:rsidRDefault="00475F95" w:rsidP="00475F95">
      <w:pPr>
        <w:pStyle w:val="EndNoteBibliography"/>
        <w:spacing w:after="240"/>
      </w:pPr>
      <w:bookmarkStart w:id="1064" w:name="_ENREF_60"/>
      <w:r w:rsidRPr="00475F95">
        <w:t>60.</w:t>
      </w:r>
      <w:r w:rsidRPr="00475F95">
        <w:tab/>
        <w:t>Hoeltzenbein M, Beck E, Rajwanshi R, et al. Tocilizumab use in pregnancy: Analysis of a global safety database including data from clinical trials and post-marketing data. Semin Arthritis Rheum 2016;46:238-45.</w:t>
      </w:r>
      <w:bookmarkEnd w:id="1064"/>
    </w:p>
    <w:p w14:paraId="6568F7CA" w14:textId="77777777" w:rsidR="00475F95" w:rsidRPr="00475F95" w:rsidRDefault="00475F95" w:rsidP="00475F95">
      <w:pPr>
        <w:pStyle w:val="EndNoteBibliography"/>
        <w:spacing w:after="240"/>
      </w:pPr>
      <w:bookmarkStart w:id="1065" w:name="_ENREF_61"/>
      <w:r w:rsidRPr="00475F95">
        <w:t>61.</w:t>
      </w:r>
      <w:r w:rsidRPr="00475F95">
        <w:tab/>
        <w:t>Nakajima K, Watanabe O, Mochizuki M, Nakasone A, Ishizuka N, Murashima A. Pregnancy outcomes after exposure to tocilizumab: A retrospective analysis of 61 patients in Japan. Mod Rheumatol 2016;26:667-71.</w:t>
      </w:r>
      <w:bookmarkEnd w:id="1065"/>
    </w:p>
    <w:p w14:paraId="4AA245E6" w14:textId="77777777" w:rsidR="00475F95" w:rsidRPr="00475F95" w:rsidRDefault="00475F95" w:rsidP="00475F95">
      <w:pPr>
        <w:pStyle w:val="EndNoteBibliography"/>
        <w:spacing w:after="240"/>
      </w:pPr>
      <w:bookmarkStart w:id="1066" w:name="_ENREF_62"/>
      <w:r w:rsidRPr="00475F95">
        <w:t>62.</w:t>
      </w:r>
      <w:r w:rsidRPr="00475F95">
        <w:tab/>
        <w:t>Saito J, Yakuwa N, Kaneko K, et al. Tocilizumab during pregnancy and lactation: drug levels in maternal serum, cord blood, breast milk and infant serum. Rheumatology (Oxford) 2019;58:1505-7.</w:t>
      </w:r>
      <w:bookmarkEnd w:id="1066"/>
    </w:p>
    <w:p w14:paraId="77F0B8BA" w14:textId="77777777" w:rsidR="00475F95" w:rsidRPr="00475F95" w:rsidRDefault="00475F95" w:rsidP="00475F95">
      <w:pPr>
        <w:pStyle w:val="EndNoteBibliography"/>
        <w:spacing w:after="240"/>
      </w:pPr>
      <w:bookmarkStart w:id="1067" w:name="_ENREF_63"/>
      <w:r w:rsidRPr="00475F95">
        <w:t>63.</w:t>
      </w:r>
      <w:r w:rsidRPr="00475F95">
        <w:tab/>
        <w:t>Saito J, Yakuwa N, Takai C, et al. Tocilizumab concentrations in maternal serum and breast milk during breastfeeding and a safety assessment in infants: a case study. Rheumatology (Oxford) 2018;57:1499-501.</w:t>
      </w:r>
      <w:bookmarkEnd w:id="1067"/>
    </w:p>
    <w:p w14:paraId="1D34F7E3" w14:textId="77777777" w:rsidR="00475F95" w:rsidRPr="00475F95" w:rsidRDefault="00475F95" w:rsidP="00475F95">
      <w:pPr>
        <w:pStyle w:val="EndNoteBibliography"/>
      </w:pPr>
      <w:bookmarkStart w:id="1068" w:name="_ENREF_64"/>
      <w:r w:rsidRPr="00475F95">
        <w:t>64.</w:t>
      </w:r>
      <w:r w:rsidRPr="00475F95">
        <w:tab/>
        <w:t>Flint J, Panchal S, Hurrell A, et al. BSR and BHPR guideline on prescribing drugs in pregnancy and breastfeeding-Part I: standard and biologic disease modifying anti-rheumatic drugs and corticosteroids. Rheumatology (Oxford) 2016;55:1693-7.</w:t>
      </w:r>
      <w:bookmarkEnd w:id="1068"/>
    </w:p>
    <w:p w14:paraId="4CEC693A" w14:textId="3338983C"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1069" w:name="_Toc62398111"/>
      <w:r>
        <w:lastRenderedPageBreak/>
        <w:t>Contact details</w:t>
      </w:r>
      <w:bookmarkEnd w:id="1069"/>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7"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8">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173D5434" w14:textId="77777777" w:rsidR="00533A93" w:rsidRDefault="00533A93" w:rsidP="00533A93">
      <w:pPr>
        <w:jc w:val="left"/>
        <w:rPr>
          <w:ins w:id="1070" w:author="Richard Haynes" w:date="2021-02-05T14:14:00Z"/>
          <w:rFonts w:eastAsia="Arial"/>
          <w:b/>
          <w:lang w:val="en-US"/>
        </w:rPr>
      </w:pPr>
      <w:ins w:id="1071" w:author="Richard Haynes" w:date="2021-02-05T14:14:00Z">
        <w:r>
          <w:rPr>
            <w:rFonts w:eastAsia="Arial"/>
            <w:b/>
            <w:lang w:val="en-US"/>
          </w:rPr>
          <w:t>RECOVERY Ghana:</w:t>
        </w:r>
      </w:ins>
    </w:p>
    <w:p w14:paraId="6A54B2CE" w14:textId="26D40331" w:rsidR="00A46DE7" w:rsidRPr="008D19B8" w:rsidRDefault="00533A93" w:rsidP="00533A93">
      <w:pPr>
        <w:rPr>
          <w:sz w:val="20"/>
        </w:rPr>
      </w:pPr>
      <w:ins w:id="1072" w:author="Richard Haynes" w:date="2021-02-05T14:14:00Z">
        <w:r w:rsidRPr="005102A6">
          <w:rPr>
            <w:rFonts w:eastAsia="Arial"/>
          </w:rPr>
          <w:t xml:space="preserve">Kumasi Center for Collaborative Research in Tropical </w:t>
        </w:r>
        <w:r>
          <w:rPr>
            <w:rFonts w:eastAsia="Arial"/>
          </w:rPr>
          <w:t>M</w:t>
        </w:r>
        <w:r w:rsidRPr="005102A6">
          <w:rPr>
            <w:rFonts w:eastAsia="Arial"/>
          </w:rPr>
          <w:t>edicine</w:t>
        </w:r>
        <w:r w:rsidRPr="005102A6">
          <w:rPr>
            <w:rFonts w:eastAsia="Arial"/>
          </w:rPr>
          <w:cr/>
          <w:t>KNUST, Southend Asuogya Road, GPS: AK-312-1059, Kumasi, Ghana</w:t>
        </w:r>
        <w:r w:rsidRPr="005102A6">
          <w:rPr>
            <w:rFonts w:eastAsia="Arial"/>
          </w:rPr>
          <w:cr/>
          <w:t>Tel: +233 278 364 389</w:t>
        </w:r>
      </w:ins>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9">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0" w:history="1">
              <w:r w:rsidRPr="00C752CE">
                <w:rPr>
                  <w:rStyle w:val="Hyperlink"/>
                  <w:sz w:val="32"/>
                  <w:szCs w:val="40"/>
                </w:rPr>
                <w:t>www.recoverytrial.net</w:t>
              </w:r>
            </w:hyperlink>
          </w:p>
        </w:tc>
      </w:tr>
    </w:tbl>
    <w:p w14:paraId="0DC168B8" w14:textId="217159F8"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99EA2" w14:textId="77777777" w:rsidR="00CA60A5" w:rsidRDefault="00CA60A5" w:rsidP="00F123A0">
      <w:r>
        <w:separator/>
      </w:r>
    </w:p>
    <w:p w14:paraId="17C77C6E" w14:textId="77777777" w:rsidR="00CA60A5" w:rsidRDefault="00CA60A5" w:rsidP="00F123A0"/>
  </w:endnote>
  <w:endnote w:type="continuationSeparator" w:id="0">
    <w:p w14:paraId="3F4E4FD3" w14:textId="77777777" w:rsidR="00CA60A5" w:rsidRDefault="00CA60A5" w:rsidP="00F123A0">
      <w:r>
        <w:continuationSeparator/>
      </w:r>
    </w:p>
    <w:p w14:paraId="3A593947" w14:textId="77777777" w:rsidR="00CA60A5" w:rsidRDefault="00CA60A5" w:rsidP="00F123A0"/>
  </w:endnote>
  <w:endnote w:type="continuationNotice" w:id="1">
    <w:p w14:paraId="2691D4B0" w14:textId="77777777" w:rsidR="00CA60A5" w:rsidRDefault="00CA6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1D59C5B" w:rsidR="00CA60A5" w:rsidRPr="00F123A0" w:rsidRDefault="00CA60A5"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B44CAC">
      <w:rPr>
        <w:noProof/>
        <w:sz w:val="20"/>
        <w:szCs w:val="20"/>
      </w:rPr>
      <w:t>28</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B44CAC">
      <w:rPr>
        <w:noProof/>
        <w:sz w:val="20"/>
        <w:szCs w:val="20"/>
      </w:rPr>
      <w:t>45</w:t>
    </w:r>
    <w:r w:rsidRPr="00F123A0">
      <w:rPr>
        <w:sz w:val="20"/>
        <w:szCs w:val="20"/>
      </w:rPr>
      <w:fldChar w:fldCharType="end"/>
    </w:r>
  </w:p>
  <w:p w14:paraId="25879485" w14:textId="12F6786C" w:rsidR="00CA60A5" w:rsidRPr="00F123A0" w:rsidRDefault="00CA60A5" w:rsidP="00F123A0">
    <w:pPr>
      <w:tabs>
        <w:tab w:val="right" w:pos="9639"/>
      </w:tabs>
      <w:rPr>
        <w:sz w:val="20"/>
        <w:szCs w:val="20"/>
      </w:rPr>
    </w:pPr>
    <w:ins w:id="53" w:author="Richard Haynes" w:date="2021-01-30T13:36:00Z">
      <w:r>
        <w:rPr>
          <w:sz w:val="20"/>
          <w:szCs w:val="20"/>
        </w:rPr>
        <w:t xml:space="preserve">DRAFT </w:t>
      </w:r>
    </w:ins>
    <w:r w:rsidRPr="00F123A0">
      <w:rPr>
        <w:sz w:val="20"/>
        <w:szCs w:val="20"/>
      </w:rPr>
      <w:t>RECOVERY [</w:t>
    </w:r>
    <w:del w:id="54" w:author="Richard Haynes" w:date="2021-01-30T13:36:00Z">
      <w:r w:rsidDel="00D605A3">
        <w:rPr>
          <w:sz w:val="20"/>
          <w:szCs w:val="20"/>
        </w:rPr>
        <w:delText>V13</w:delText>
      </w:r>
    </w:del>
    <w:ins w:id="55" w:author="Richard Haynes" w:date="2021-01-30T13:36:00Z">
      <w:r>
        <w:rPr>
          <w:sz w:val="20"/>
          <w:szCs w:val="20"/>
        </w:rPr>
        <w:t>V14</w:t>
      </w:r>
    </w:ins>
    <w:r>
      <w:rPr>
        <w:sz w:val="20"/>
        <w:szCs w:val="20"/>
      </w:rPr>
      <w:t xml:space="preserve">.0  </w:t>
    </w:r>
    <w:r w:rsidRPr="00F123A0">
      <w:rPr>
        <w:sz w:val="20"/>
        <w:szCs w:val="20"/>
      </w:rPr>
      <w:t>202</w:t>
    </w:r>
    <w:r>
      <w:rPr>
        <w:sz w:val="20"/>
        <w:szCs w:val="20"/>
      </w:rPr>
      <w:t>1</w:t>
    </w:r>
    <w:r w:rsidRPr="00F123A0">
      <w:rPr>
        <w:sz w:val="20"/>
        <w:szCs w:val="20"/>
      </w:rPr>
      <w:t>-</w:t>
    </w:r>
    <w:r>
      <w:rPr>
        <w:sz w:val="20"/>
        <w:szCs w:val="20"/>
      </w:rPr>
      <w:t>0</w:t>
    </w:r>
    <w:del w:id="56" w:author="Richard Haynes" w:date="2021-02-01T16:39:00Z">
      <w:r w:rsidDel="0037464A">
        <w:rPr>
          <w:sz w:val="20"/>
          <w:szCs w:val="20"/>
        </w:rPr>
        <w:delText>1-</w:delText>
      </w:r>
    </w:del>
    <w:del w:id="57" w:author="Richard Haynes" w:date="2021-01-30T13:36:00Z">
      <w:r w:rsidDel="00D605A3">
        <w:rPr>
          <w:sz w:val="20"/>
          <w:szCs w:val="20"/>
        </w:rPr>
        <w:delText>26</w:delText>
      </w:r>
    </w:del>
    <w:ins w:id="58" w:author="Richard Haynes" w:date="2021-02-01T16:39:00Z">
      <w:r>
        <w:rPr>
          <w:sz w:val="20"/>
          <w:szCs w:val="20"/>
        </w:rPr>
        <w:t>2-</w:t>
      </w:r>
    </w:ins>
    <w:ins w:id="59" w:author="Richard Haynes" w:date="2021-02-12T07:45:00Z">
      <w:r w:rsidR="00776DAB">
        <w:rPr>
          <w:sz w:val="20"/>
          <w:szCs w:val="20"/>
        </w:rPr>
        <w:t>1</w:t>
      </w:r>
    </w:ins>
    <w:ins w:id="60" w:author="Richard Haynes" w:date="2021-02-14T11:27:00Z">
      <w:r w:rsidR="00CB7CB2">
        <w:rPr>
          <w:sz w:val="20"/>
          <w:szCs w:val="20"/>
        </w:rPr>
        <w:t>5</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CA60A5" w:rsidRPr="00F123A0" w:rsidRDefault="00CA60A5" w:rsidP="00F123A0">
    <w:pPr>
      <w:tabs>
        <w:tab w:val="right" w:pos="9639"/>
        <w:tab w:val="center" w:pos="10490"/>
      </w:tabs>
      <w:rPr>
        <w:sz w:val="20"/>
        <w:szCs w:val="20"/>
      </w:rPr>
    </w:pPr>
    <w:r w:rsidRPr="00F123A0">
      <w:rPr>
        <w:sz w:val="20"/>
        <w:szCs w:val="20"/>
      </w:rPr>
      <w:tab/>
      <w:t>EudraCT 2020-001113-21</w:t>
    </w:r>
  </w:p>
  <w:p w14:paraId="4EBED393" w14:textId="77777777" w:rsidR="00CA60A5" w:rsidRPr="006E50F3" w:rsidRDefault="00CA60A5"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5EA6A" w14:textId="77777777" w:rsidR="00CA60A5" w:rsidRDefault="00CA60A5" w:rsidP="00F123A0">
      <w:r>
        <w:separator/>
      </w:r>
    </w:p>
    <w:p w14:paraId="2F4EC444" w14:textId="77777777" w:rsidR="00CA60A5" w:rsidRDefault="00CA60A5" w:rsidP="00F123A0"/>
  </w:footnote>
  <w:footnote w:type="continuationSeparator" w:id="0">
    <w:p w14:paraId="6651631D" w14:textId="77777777" w:rsidR="00CA60A5" w:rsidRDefault="00CA60A5" w:rsidP="00F123A0">
      <w:r>
        <w:continuationSeparator/>
      </w:r>
    </w:p>
    <w:p w14:paraId="5B543B5B" w14:textId="77777777" w:rsidR="00CA60A5" w:rsidRDefault="00CA60A5" w:rsidP="00F123A0"/>
  </w:footnote>
  <w:footnote w:type="continuationNotice" w:id="1">
    <w:p w14:paraId="4E182F02" w14:textId="77777777" w:rsidR="00CA60A5" w:rsidRDefault="00CA60A5"/>
  </w:footnote>
  <w:footnote w:id="2">
    <w:p w14:paraId="02F5AAC6" w14:textId="3C90F86C" w:rsidR="00CA60A5" w:rsidRPr="0090209D" w:rsidRDefault="00CA60A5" w:rsidP="0090209D">
      <w:pPr>
        <w:pStyle w:val="FootnoteText"/>
        <w:jc w:val="left"/>
        <w:rPr>
          <w:sz w:val="20"/>
          <w:szCs w:val="20"/>
        </w:rPr>
      </w:pPr>
      <w:ins w:id="106" w:author="Richard Haynes" w:date="2021-02-02T21:15:00Z">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ins>
    </w:p>
  </w:footnote>
  <w:footnote w:id="3">
    <w:p w14:paraId="09BD6A4F" w14:textId="657C3C71" w:rsidR="00CA60A5" w:rsidRDefault="00CA60A5"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49A8B88D" w14:textId="619DDCF7" w:rsidR="00CA60A5" w:rsidRDefault="00CA60A5">
      <w:pPr>
        <w:pStyle w:val="FootnoteText"/>
      </w:pPr>
      <w:r>
        <w:rPr>
          <w:rStyle w:val="FootnoteReference"/>
        </w:rPr>
        <w:footnoteRef/>
      </w:r>
      <w:r>
        <w:t xml:space="preserve"> </w:t>
      </w:r>
      <w:r w:rsidRPr="00BF174B">
        <w:rPr>
          <w:sz w:val="20"/>
        </w:rPr>
        <w:t xml:space="preserve">A woman of childbearing potential is defined as a </w:t>
      </w:r>
      <w:r>
        <w:rPr>
          <w:sz w:val="20"/>
        </w:rPr>
        <w:t xml:space="preserve">post-menarchal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5">
    <w:p w14:paraId="6311AE75" w14:textId="59AE100E" w:rsidR="00CA60A5" w:rsidRDefault="00CA60A5">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6">
    <w:p w14:paraId="7F3AD7AD" w14:textId="77777777" w:rsidR="00CA60A5" w:rsidRPr="00524804" w:rsidRDefault="00CA60A5" w:rsidP="00524804">
      <w:pPr>
        <w:pStyle w:val="FootnoteText"/>
        <w:rPr>
          <w:ins w:id="214" w:author="Richard Haynes" w:date="2021-01-30T13:51:00Z"/>
          <w:sz w:val="18"/>
          <w:szCs w:val="18"/>
        </w:rPr>
      </w:pPr>
      <w:ins w:id="215" w:author="Richard Haynes" w:date="2021-01-30T13:51:00Z">
        <w:r w:rsidRPr="00524804">
          <w:rPr>
            <w:rStyle w:val="FootnoteReference"/>
            <w:sz w:val="18"/>
            <w:szCs w:val="18"/>
          </w:rPr>
          <w:footnoteRef/>
        </w:r>
        <w:r w:rsidRPr="00524804">
          <w:rPr>
            <w:sz w:val="18"/>
            <w:szCs w:val="18"/>
          </w:rPr>
          <w:t xml:space="preserve"> Treatment should be discontinued at 10 days or on discharge from hospital if sooner</w:t>
        </w:r>
      </w:ins>
    </w:p>
  </w:footnote>
  <w:footnote w:id="7">
    <w:p w14:paraId="7DD6FD1B" w14:textId="77777777" w:rsidR="00CA60A5" w:rsidRPr="00C54ABA" w:rsidRDefault="00CA60A5">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8">
    <w:p w14:paraId="3EF1E091" w14:textId="1567CFD5" w:rsidR="00CA60A5" w:rsidRPr="004F11C7" w:rsidRDefault="00CA60A5">
      <w:pPr>
        <w:pStyle w:val="FootnoteText"/>
        <w:rPr>
          <w:sz w:val="18"/>
          <w:szCs w:val="18"/>
        </w:rPr>
      </w:pPr>
      <w:r w:rsidRPr="004F11C7">
        <w:rPr>
          <w:rStyle w:val="FootnoteReference"/>
          <w:sz w:val="18"/>
          <w:szCs w:val="18"/>
        </w:rPr>
        <w:footnoteRef/>
      </w:r>
      <w:r w:rsidRPr="004F11C7">
        <w:rPr>
          <w:sz w:val="18"/>
          <w:szCs w:val="18"/>
        </w:rPr>
        <w:t xml:space="preserve"> In countries where 150mg aspirin is not available, </w:t>
      </w:r>
      <w:r>
        <w:rPr>
          <w:sz w:val="18"/>
          <w:szCs w:val="18"/>
        </w:rPr>
        <w:t xml:space="preserve">up to </w:t>
      </w:r>
      <w:r w:rsidRPr="004F11C7">
        <w:rPr>
          <w:sz w:val="18"/>
          <w:szCs w:val="18"/>
        </w:rPr>
        <w:t>162mg may be used instead</w:t>
      </w:r>
    </w:p>
  </w:footnote>
  <w:footnote w:id="9">
    <w:p w14:paraId="3228807E" w14:textId="0DF23C6D" w:rsidR="00CA60A5" w:rsidRDefault="00CA60A5">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10">
    <w:p w14:paraId="3BB8EDE5" w14:textId="77777777" w:rsidR="00CA60A5" w:rsidRDefault="00CA60A5">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CA60A5" w:rsidRDefault="00CA60A5"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1">
    <w:p w14:paraId="370BD79E" w14:textId="77777777" w:rsidR="00CA60A5" w:rsidRPr="00C54ABA" w:rsidRDefault="00CA60A5"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2">
    <w:p w14:paraId="1F1BB02C" w14:textId="28AEFDD4" w:rsidR="00CA60A5" w:rsidRDefault="00CA60A5"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13">
    <w:p w14:paraId="7F8824A5" w14:textId="1F79141D" w:rsidR="00CA60A5" w:rsidRDefault="00CA60A5">
      <w:pPr>
        <w:pStyle w:val="FootnoteText"/>
      </w:pPr>
      <w:r>
        <w:rPr>
          <w:rStyle w:val="FootnoteReference"/>
        </w:rPr>
        <w:footnoteRef/>
      </w:r>
      <w:r>
        <w:t xml:space="preserve"> </w:t>
      </w:r>
      <w:r w:rsidRPr="00011699">
        <w:rPr>
          <w:sz w:val="18"/>
        </w:rPr>
        <w:t xml:space="preserve">There is no evidence of any safety concerns from vaccinating individuals with a past history of COVID-19 infection, or with detectable COVID-19 antibody whether that is naturally acquired or through treatment with plasma or monoclonal antibody products. Vaccination should be deferred for </w:t>
      </w:r>
      <w:r>
        <w:rPr>
          <w:sz w:val="18"/>
        </w:rPr>
        <w:t>90 days</w:t>
      </w:r>
      <w:r w:rsidRPr="00011699">
        <w:rPr>
          <w:sz w:val="18"/>
        </w:rPr>
        <w:t xml:space="preserve"> for participants allocated convalescent plasma or REGN-COV2</w:t>
      </w:r>
      <w:r>
        <w:rPr>
          <w:sz w:val="18"/>
        </w:rPr>
        <w:t xml:space="preserve"> to minimise risk of these treatments interfering with vaccine response</w:t>
      </w:r>
      <w:r w:rsidRPr="00011699">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CA60A5" w:rsidRDefault="00CA60A5"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3"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C37321"/>
    <w:multiLevelType w:val="hybridMultilevel"/>
    <w:tmpl w:val="128025E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9"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44"/>
  </w:num>
  <w:num w:numId="3">
    <w:abstractNumId w:val="23"/>
  </w:num>
  <w:num w:numId="4">
    <w:abstractNumId w:val="8"/>
  </w:num>
  <w:num w:numId="5">
    <w:abstractNumId w:val="22"/>
  </w:num>
  <w:num w:numId="6">
    <w:abstractNumId w:val="16"/>
  </w:num>
  <w:num w:numId="7">
    <w:abstractNumId w:val="38"/>
  </w:num>
  <w:num w:numId="8">
    <w:abstractNumId w:val="32"/>
  </w:num>
  <w:num w:numId="9">
    <w:abstractNumId w:val="45"/>
  </w:num>
  <w:num w:numId="10">
    <w:abstractNumId w:val="7"/>
  </w:num>
  <w:num w:numId="11">
    <w:abstractNumId w:val="43"/>
  </w:num>
  <w:num w:numId="12">
    <w:abstractNumId w:val="26"/>
  </w:num>
  <w:num w:numId="13">
    <w:abstractNumId w:val="1"/>
  </w:num>
  <w:num w:numId="14">
    <w:abstractNumId w:val="12"/>
  </w:num>
  <w:num w:numId="15">
    <w:abstractNumId w:val="29"/>
  </w:num>
  <w:num w:numId="16">
    <w:abstractNumId w:val="30"/>
  </w:num>
  <w:num w:numId="17">
    <w:abstractNumId w:val="42"/>
  </w:num>
  <w:num w:numId="18">
    <w:abstractNumId w:val="41"/>
  </w:num>
  <w:num w:numId="19">
    <w:abstractNumId w:val="37"/>
  </w:num>
  <w:num w:numId="20">
    <w:abstractNumId w:val="24"/>
  </w:num>
  <w:num w:numId="21">
    <w:abstractNumId w:val="40"/>
  </w:num>
  <w:num w:numId="22">
    <w:abstractNumId w:val="18"/>
  </w:num>
  <w:num w:numId="23">
    <w:abstractNumId w:val="6"/>
  </w:num>
  <w:num w:numId="24">
    <w:abstractNumId w:val="21"/>
  </w:num>
  <w:num w:numId="25">
    <w:abstractNumId w:val="5"/>
  </w:num>
  <w:num w:numId="26">
    <w:abstractNumId w:val="34"/>
  </w:num>
  <w:num w:numId="27">
    <w:abstractNumId w:val="3"/>
  </w:num>
  <w:num w:numId="28">
    <w:abstractNumId w:val="31"/>
  </w:num>
  <w:num w:numId="29">
    <w:abstractNumId w:val="0"/>
  </w:num>
  <w:num w:numId="30">
    <w:abstractNumId w:val="17"/>
  </w:num>
  <w:num w:numId="31">
    <w:abstractNumId w:val="9"/>
  </w:num>
  <w:num w:numId="32">
    <w:abstractNumId w:val="2"/>
  </w:num>
  <w:num w:numId="33">
    <w:abstractNumId w:val="27"/>
  </w:num>
  <w:num w:numId="34">
    <w:abstractNumId w:val="25"/>
  </w:num>
  <w:num w:numId="35">
    <w:abstractNumId w:val="20"/>
  </w:num>
  <w:num w:numId="36">
    <w:abstractNumId w:val="11"/>
  </w:num>
  <w:num w:numId="37">
    <w:abstractNumId w:val="28"/>
  </w:num>
  <w:num w:numId="38">
    <w:abstractNumId w:val="13"/>
  </w:num>
  <w:num w:numId="39">
    <w:abstractNumId w:val="15"/>
  </w:num>
  <w:num w:numId="40">
    <w:abstractNumId w:val="14"/>
  </w:num>
  <w:num w:numId="41">
    <w:abstractNumId w:val="10"/>
  </w:num>
  <w:num w:numId="42">
    <w:abstractNumId w:val="36"/>
  </w:num>
  <w:num w:numId="43">
    <w:abstractNumId w:val="39"/>
  </w:num>
  <w:num w:numId="44">
    <w:abstractNumId w:val="19"/>
  </w:num>
  <w:num w:numId="45">
    <w:abstractNumId w:val="33"/>
  </w:num>
  <w:num w:numId="46">
    <w:abstractNumId w:val="35"/>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rson w15:author="Peter Horby">
    <w15:presenceInfo w15:providerId="AD" w15:userId="S::peter.horby@oxforduni.onmicrosoft.com::b01fc82f-be0b-4b8e-ad7a-b83b3a15cd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53249">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511&lt;/item&gt;&lt;item&gt;709&lt;/item&gt;&lt;item&gt;831&lt;/item&gt;&lt;item&gt;1281&lt;/item&gt;&lt;item&gt;1658&lt;/item&gt;&lt;item&gt;1733&lt;/item&gt;&lt;item&gt;1906&lt;/item&gt;&lt;item&gt;1923&lt;/item&gt;&lt;item&gt;2019&lt;/item&gt;&lt;item&gt;2314&lt;/item&gt;&lt;item&gt;2354&lt;/item&gt;&lt;item&gt;2383&lt;/item&gt;&lt;item&gt;2536&lt;/item&gt;&lt;item&gt;2541&lt;/item&gt;&lt;item&gt;2802&lt;/item&gt;&lt;item&gt;2819&lt;/item&gt;&lt;item&gt;2854&lt;/item&gt;&lt;item&gt;2901&lt;/item&gt;&lt;item&gt;2953&lt;/item&gt;&lt;item&gt;2996&lt;/item&gt;&lt;item&gt;3000&lt;/item&gt;&lt;item&gt;3001&lt;/item&gt;&lt;item&gt;3035&lt;/item&gt;&lt;item&gt;3036&lt;/item&gt;&lt;item&gt;3037&lt;/item&gt;&lt;item&gt;3040&lt;/item&gt;&lt;item&gt;3041&lt;/item&gt;&lt;item&gt;3042&lt;/item&gt;&lt;item&gt;3043&lt;/item&gt;&lt;item&gt;3044&lt;/item&gt;&lt;item&gt;304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AAC"/>
    <w:rsid w:val="00265B14"/>
    <w:rsid w:val="00265C27"/>
    <w:rsid w:val="00266277"/>
    <w:rsid w:val="00266CBC"/>
    <w:rsid w:val="00270371"/>
    <w:rsid w:val="00270471"/>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5BE"/>
    <w:rsid w:val="005049F0"/>
    <w:rsid w:val="00504F36"/>
    <w:rsid w:val="00504F45"/>
    <w:rsid w:val="005051ED"/>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ECE"/>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FD"/>
    <w:rsid w:val="00912009"/>
    <w:rsid w:val="00912035"/>
    <w:rsid w:val="0091205C"/>
    <w:rsid w:val="00912099"/>
    <w:rsid w:val="009122D3"/>
    <w:rsid w:val="009126C2"/>
    <w:rsid w:val="00912CC1"/>
    <w:rsid w:val="00913058"/>
    <w:rsid w:val="0091338A"/>
    <w:rsid w:val="00913D5F"/>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9CA"/>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880"/>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F82"/>
    <w:rsid w:val="00DD463A"/>
    <w:rsid w:val="00DD4AB9"/>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recoverytrial@ndph.ox.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hyperlink" Target="http://clinicaltrials.gov/ct2/show/NCT00202878" TargetMode="External"/><Relationship Id="rId20" Type="http://schemas.openxmlformats.org/officeDocument/2006/relationships/hyperlink" Target="http://www.recoverytrial.net"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da.gov/downloads/Drugs/GuidanceComplianceRegulatoryInformation/Guidances/UCM269919.pdf"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schemas.microsoft.com/office/infopath/2007/PartnerControl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f2bcef97-bcb3-419d-997e-50c97f09b92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7D29E4-A4E2-42D3-901A-08B06A082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17973</Words>
  <Characters>102448</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2021-01-25T17:28:00Z</cp:lastPrinted>
  <dcterms:created xsi:type="dcterms:W3CDTF">2021-02-15T13:57:00Z</dcterms:created>
  <dcterms:modified xsi:type="dcterms:W3CDTF">2021-02-15T13:57:00Z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